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CF7" w:rsidRDefault="00575CF7" w:rsidP="00362B57">
      <w:pPr>
        <w:pStyle w:val="Nzev"/>
        <w:tabs>
          <w:tab w:val="center" w:pos="2160"/>
        </w:tabs>
        <w:spacing w:before="0" w:after="0"/>
        <w:rPr>
          <w:rFonts w:ascii="Times New Roman" w:hAnsi="Times New Roman" w:cs="Times New Roman"/>
          <w:caps/>
        </w:rPr>
      </w:pPr>
      <w:r w:rsidRPr="009974C2">
        <w:rPr>
          <w:rFonts w:ascii="Times New Roman" w:hAnsi="Times New Roman" w:cs="Times New Roman"/>
          <w:caps/>
        </w:rPr>
        <w:t xml:space="preserve">Kupní Smlouva </w:t>
      </w:r>
    </w:p>
    <w:p w:rsidR="00575CF7" w:rsidRPr="007E2682" w:rsidRDefault="00575CF7" w:rsidP="001420E6">
      <w:pPr>
        <w:tabs>
          <w:tab w:val="center" w:pos="-1800"/>
          <w:tab w:val="left" w:pos="720"/>
        </w:tabs>
        <w:spacing w:before="120" w:after="120"/>
        <w:jc w:val="center"/>
        <w:rPr>
          <w:sz w:val="22"/>
          <w:szCs w:val="22"/>
        </w:rPr>
      </w:pPr>
      <w:r w:rsidRPr="007E2682">
        <w:rPr>
          <w:sz w:val="22"/>
          <w:szCs w:val="22"/>
        </w:rPr>
        <w:t>kterou uzavřeli</w:t>
      </w:r>
    </w:p>
    <w:p w:rsidR="00C86D5F" w:rsidRPr="007E2682" w:rsidRDefault="00C86D5F" w:rsidP="00C86D5F">
      <w:pPr>
        <w:tabs>
          <w:tab w:val="left" w:pos="1985"/>
          <w:tab w:val="left" w:pos="2552"/>
          <w:tab w:val="left" w:pos="5103"/>
        </w:tabs>
        <w:jc w:val="both"/>
        <w:rPr>
          <w:b/>
          <w:sz w:val="22"/>
          <w:szCs w:val="22"/>
        </w:rPr>
      </w:pPr>
      <w:r w:rsidRPr="007E2682">
        <w:rPr>
          <w:sz w:val="22"/>
          <w:szCs w:val="22"/>
        </w:rPr>
        <w:t xml:space="preserve">na straně jedné: </w:t>
      </w:r>
      <w:r w:rsidRPr="007E2682">
        <w:rPr>
          <w:sz w:val="22"/>
          <w:szCs w:val="22"/>
        </w:rPr>
        <w:tab/>
      </w:r>
      <w:r w:rsidRPr="007E2682">
        <w:rPr>
          <w:b/>
          <w:sz w:val="22"/>
          <w:szCs w:val="22"/>
          <w:highlight w:val="yellow"/>
        </w:rPr>
        <w:t>………………………</w:t>
      </w:r>
      <w:proofErr w:type="gramStart"/>
      <w:r w:rsidRPr="007E2682">
        <w:rPr>
          <w:b/>
          <w:sz w:val="22"/>
          <w:szCs w:val="22"/>
          <w:highlight w:val="yellow"/>
        </w:rPr>
        <w:t>…..…</w:t>
      </w:r>
      <w:proofErr w:type="gramEnd"/>
      <w:r w:rsidRPr="007E2682">
        <w:rPr>
          <w:b/>
          <w:sz w:val="22"/>
          <w:szCs w:val="22"/>
          <w:highlight w:val="yellow"/>
        </w:rPr>
        <w:t>…….</w:t>
      </w:r>
    </w:p>
    <w:p w:rsidR="00C86D5F" w:rsidRPr="007E2682" w:rsidRDefault="00C86D5F" w:rsidP="00C86D5F">
      <w:pPr>
        <w:tabs>
          <w:tab w:val="left" w:pos="1985"/>
          <w:tab w:val="left" w:pos="2552"/>
          <w:tab w:val="left" w:pos="5103"/>
        </w:tabs>
        <w:jc w:val="both"/>
        <w:rPr>
          <w:b/>
          <w:sz w:val="22"/>
          <w:szCs w:val="22"/>
        </w:rPr>
      </w:pPr>
      <w:r w:rsidRPr="007E2682">
        <w:rPr>
          <w:b/>
          <w:sz w:val="22"/>
          <w:szCs w:val="22"/>
        </w:rPr>
        <w:tab/>
        <w:t xml:space="preserve">IČO: </w:t>
      </w:r>
      <w:r w:rsidRPr="007E2682">
        <w:rPr>
          <w:b/>
          <w:sz w:val="22"/>
          <w:szCs w:val="22"/>
          <w:highlight w:val="yellow"/>
        </w:rPr>
        <w:t>………………</w:t>
      </w:r>
      <w:proofErr w:type="gramStart"/>
      <w:r w:rsidRPr="007E2682">
        <w:rPr>
          <w:b/>
          <w:sz w:val="22"/>
          <w:szCs w:val="22"/>
          <w:highlight w:val="yellow"/>
        </w:rPr>
        <w:t>…..</w:t>
      </w:r>
      <w:r w:rsidRPr="007E2682">
        <w:rPr>
          <w:b/>
          <w:sz w:val="22"/>
          <w:szCs w:val="22"/>
        </w:rPr>
        <w:t>, DIČ</w:t>
      </w:r>
      <w:proofErr w:type="gramEnd"/>
      <w:r w:rsidRPr="007E2682">
        <w:rPr>
          <w:b/>
          <w:sz w:val="22"/>
          <w:szCs w:val="22"/>
        </w:rPr>
        <w:t xml:space="preserve">: </w:t>
      </w:r>
      <w:r w:rsidRPr="007E2682">
        <w:rPr>
          <w:b/>
          <w:sz w:val="22"/>
          <w:szCs w:val="22"/>
          <w:highlight w:val="yellow"/>
        </w:rPr>
        <w:t>…………………………….</w:t>
      </w:r>
    </w:p>
    <w:p w:rsidR="00C86D5F" w:rsidRPr="007E2682" w:rsidRDefault="00C86D5F" w:rsidP="00C86D5F">
      <w:pPr>
        <w:tabs>
          <w:tab w:val="left" w:pos="1985"/>
          <w:tab w:val="left" w:pos="2552"/>
          <w:tab w:val="left" w:pos="5103"/>
        </w:tabs>
        <w:jc w:val="both"/>
        <w:rPr>
          <w:b/>
          <w:sz w:val="22"/>
          <w:szCs w:val="22"/>
        </w:rPr>
      </w:pPr>
      <w:r w:rsidRPr="007E2682">
        <w:rPr>
          <w:b/>
          <w:sz w:val="22"/>
          <w:szCs w:val="22"/>
        </w:rPr>
        <w:tab/>
        <w:t xml:space="preserve">sídlo </w:t>
      </w:r>
      <w:r w:rsidRPr="007E2682">
        <w:rPr>
          <w:b/>
          <w:sz w:val="22"/>
          <w:szCs w:val="22"/>
          <w:highlight w:val="yellow"/>
        </w:rPr>
        <w:t>…………………………………………………………</w:t>
      </w:r>
    </w:p>
    <w:p w:rsidR="00C86D5F" w:rsidRPr="007E2682" w:rsidRDefault="00C86D5F" w:rsidP="00C86D5F">
      <w:pPr>
        <w:tabs>
          <w:tab w:val="left" w:pos="1985"/>
          <w:tab w:val="left" w:pos="2552"/>
          <w:tab w:val="left" w:pos="5103"/>
        </w:tabs>
        <w:ind w:left="1985"/>
        <w:jc w:val="both"/>
        <w:rPr>
          <w:sz w:val="22"/>
          <w:szCs w:val="22"/>
        </w:rPr>
      </w:pPr>
      <w:r w:rsidRPr="007E2682">
        <w:rPr>
          <w:sz w:val="22"/>
          <w:szCs w:val="22"/>
        </w:rPr>
        <w:t xml:space="preserve">zápis v rejstříku </w:t>
      </w:r>
      <w:r w:rsidRPr="007E2682">
        <w:rPr>
          <w:sz w:val="22"/>
          <w:szCs w:val="22"/>
          <w:highlight w:val="yellow"/>
        </w:rPr>
        <w:t>………………………………………………………………</w:t>
      </w:r>
      <w:proofErr w:type="gramStart"/>
      <w:r w:rsidRPr="007E2682">
        <w:rPr>
          <w:sz w:val="22"/>
          <w:szCs w:val="22"/>
          <w:highlight w:val="yellow"/>
        </w:rPr>
        <w:t>…..</w:t>
      </w:r>
      <w:proofErr w:type="gramEnd"/>
    </w:p>
    <w:p w:rsidR="00C86D5F" w:rsidRPr="007E2682" w:rsidRDefault="00C86D5F" w:rsidP="00C86D5F">
      <w:pPr>
        <w:tabs>
          <w:tab w:val="left" w:pos="1985"/>
          <w:tab w:val="left" w:pos="2552"/>
          <w:tab w:val="left" w:pos="5103"/>
        </w:tabs>
        <w:jc w:val="both"/>
        <w:rPr>
          <w:sz w:val="22"/>
          <w:szCs w:val="22"/>
        </w:rPr>
      </w:pPr>
      <w:r w:rsidRPr="007E2682">
        <w:rPr>
          <w:sz w:val="22"/>
          <w:szCs w:val="22"/>
        </w:rPr>
        <w:tab/>
        <w:t xml:space="preserve">zastoupen </w:t>
      </w:r>
      <w:r w:rsidRPr="007E2682">
        <w:rPr>
          <w:sz w:val="22"/>
          <w:szCs w:val="22"/>
          <w:highlight w:val="yellow"/>
        </w:rPr>
        <w:t>…………………………………………</w:t>
      </w:r>
      <w:proofErr w:type="gramStart"/>
      <w:r w:rsidRPr="007E2682">
        <w:rPr>
          <w:sz w:val="22"/>
          <w:szCs w:val="22"/>
          <w:highlight w:val="yellow"/>
        </w:rPr>
        <w:t>…....…</w:t>
      </w:r>
      <w:proofErr w:type="gramEnd"/>
      <w:r w:rsidRPr="007E2682">
        <w:rPr>
          <w:sz w:val="22"/>
          <w:szCs w:val="22"/>
          <w:highlight w:val="yellow"/>
        </w:rPr>
        <w:t>…</w:t>
      </w:r>
    </w:p>
    <w:p w:rsidR="00C86D5F" w:rsidRPr="007E2682" w:rsidRDefault="00C86D5F" w:rsidP="00C86D5F">
      <w:pPr>
        <w:tabs>
          <w:tab w:val="left" w:pos="1985"/>
          <w:tab w:val="left" w:pos="2552"/>
          <w:tab w:val="left" w:pos="5103"/>
        </w:tabs>
        <w:jc w:val="both"/>
        <w:rPr>
          <w:sz w:val="22"/>
          <w:szCs w:val="22"/>
        </w:rPr>
      </w:pPr>
      <w:r w:rsidRPr="007E2682">
        <w:rPr>
          <w:sz w:val="22"/>
          <w:szCs w:val="22"/>
        </w:rPr>
        <w:tab/>
        <w:t xml:space="preserve">bankovní účet číslo: </w:t>
      </w:r>
      <w:r w:rsidRPr="007E2682">
        <w:rPr>
          <w:sz w:val="22"/>
          <w:szCs w:val="22"/>
          <w:highlight w:val="yellow"/>
        </w:rPr>
        <w:t>……………………….</w:t>
      </w:r>
    </w:p>
    <w:p w:rsidR="00575CF7" w:rsidRPr="007E2682" w:rsidRDefault="00575CF7" w:rsidP="001420E6">
      <w:pPr>
        <w:tabs>
          <w:tab w:val="center" w:pos="-1800"/>
          <w:tab w:val="left" w:pos="1985"/>
        </w:tabs>
        <w:spacing w:before="80"/>
        <w:jc w:val="both"/>
        <w:rPr>
          <w:sz w:val="22"/>
          <w:szCs w:val="22"/>
        </w:rPr>
      </w:pPr>
      <w:r w:rsidRPr="007E2682">
        <w:rPr>
          <w:sz w:val="22"/>
          <w:szCs w:val="22"/>
        </w:rPr>
        <w:tab/>
        <w:t xml:space="preserve">- dále jen prodávající - </w:t>
      </w:r>
    </w:p>
    <w:p w:rsidR="00575CF7" w:rsidRPr="007E2682" w:rsidRDefault="00575CF7" w:rsidP="001420E6">
      <w:pPr>
        <w:tabs>
          <w:tab w:val="center" w:pos="-1800"/>
          <w:tab w:val="left" w:pos="1985"/>
        </w:tabs>
        <w:spacing w:before="80"/>
        <w:jc w:val="both"/>
        <w:rPr>
          <w:sz w:val="22"/>
          <w:szCs w:val="22"/>
        </w:rPr>
      </w:pPr>
      <w:r w:rsidRPr="007E2682">
        <w:rPr>
          <w:sz w:val="22"/>
          <w:szCs w:val="22"/>
        </w:rPr>
        <w:t>a</w:t>
      </w:r>
    </w:p>
    <w:p w:rsidR="004C1252" w:rsidRPr="007E2682" w:rsidRDefault="00575CF7" w:rsidP="001420E6">
      <w:pPr>
        <w:tabs>
          <w:tab w:val="left" w:pos="1985"/>
          <w:tab w:val="left" w:pos="4820"/>
          <w:tab w:val="left" w:pos="5670"/>
        </w:tabs>
        <w:spacing w:before="80"/>
        <w:rPr>
          <w:b/>
          <w:sz w:val="22"/>
          <w:szCs w:val="22"/>
        </w:rPr>
      </w:pPr>
      <w:r w:rsidRPr="007E2682">
        <w:rPr>
          <w:sz w:val="22"/>
          <w:szCs w:val="22"/>
        </w:rPr>
        <w:t xml:space="preserve">na straně druhé: </w:t>
      </w:r>
      <w:r w:rsidRPr="007E2682">
        <w:rPr>
          <w:sz w:val="22"/>
          <w:szCs w:val="22"/>
        </w:rPr>
        <w:tab/>
      </w:r>
      <w:r w:rsidR="004C1252" w:rsidRPr="007E2682">
        <w:rPr>
          <w:b/>
          <w:sz w:val="22"/>
          <w:szCs w:val="22"/>
        </w:rPr>
        <w:t>Město Litomyšl</w:t>
      </w:r>
    </w:p>
    <w:p w:rsidR="004C1252" w:rsidRPr="007E2682" w:rsidRDefault="004C1252" w:rsidP="004C1252">
      <w:pPr>
        <w:tabs>
          <w:tab w:val="left" w:pos="1985"/>
          <w:tab w:val="left" w:pos="4820"/>
          <w:tab w:val="left" w:pos="5670"/>
        </w:tabs>
        <w:rPr>
          <w:b/>
          <w:sz w:val="22"/>
          <w:szCs w:val="22"/>
        </w:rPr>
      </w:pPr>
      <w:r w:rsidRPr="007E2682">
        <w:rPr>
          <w:b/>
          <w:sz w:val="22"/>
          <w:szCs w:val="22"/>
        </w:rPr>
        <w:tab/>
        <w:t>IČO: 002 76 944, DIČ: CZ00276944</w:t>
      </w:r>
    </w:p>
    <w:p w:rsidR="004C1252" w:rsidRPr="007E2682" w:rsidRDefault="004C1252" w:rsidP="004C1252">
      <w:pPr>
        <w:tabs>
          <w:tab w:val="left" w:pos="1985"/>
          <w:tab w:val="left" w:pos="4820"/>
          <w:tab w:val="left" w:pos="5670"/>
        </w:tabs>
        <w:rPr>
          <w:b/>
          <w:sz w:val="22"/>
          <w:szCs w:val="22"/>
        </w:rPr>
      </w:pPr>
      <w:r w:rsidRPr="007E2682">
        <w:rPr>
          <w:b/>
          <w:sz w:val="22"/>
          <w:szCs w:val="22"/>
        </w:rPr>
        <w:tab/>
        <w:t>se sídl</w:t>
      </w:r>
      <w:r w:rsidR="00BD626E" w:rsidRPr="007E2682">
        <w:rPr>
          <w:b/>
          <w:sz w:val="22"/>
          <w:szCs w:val="22"/>
        </w:rPr>
        <w:t>em Bří Šťastných 1000, Litomyšl-</w:t>
      </w:r>
      <w:r w:rsidRPr="007E2682">
        <w:rPr>
          <w:b/>
          <w:sz w:val="22"/>
          <w:szCs w:val="22"/>
        </w:rPr>
        <w:t xml:space="preserve">Město, 570 01 Litomyšl </w:t>
      </w:r>
    </w:p>
    <w:p w:rsidR="004C1252" w:rsidRPr="007E2682" w:rsidRDefault="004C1252" w:rsidP="004C1252">
      <w:pPr>
        <w:tabs>
          <w:tab w:val="left" w:pos="1985"/>
          <w:tab w:val="left" w:pos="4820"/>
          <w:tab w:val="left" w:pos="5670"/>
        </w:tabs>
        <w:rPr>
          <w:sz w:val="22"/>
          <w:szCs w:val="22"/>
        </w:rPr>
      </w:pPr>
      <w:r w:rsidRPr="007E2682">
        <w:rPr>
          <w:sz w:val="22"/>
          <w:szCs w:val="22"/>
        </w:rPr>
        <w:tab/>
        <w:t>zastoupené Mgr. Danielem </w:t>
      </w:r>
      <w:proofErr w:type="spellStart"/>
      <w:r w:rsidRPr="007E2682">
        <w:rPr>
          <w:sz w:val="22"/>
          <w:szCs w:val="22"/>
        </w:rPr>
        <w:t>Brýdlem</w:t>
      </w:r>
      <w:proofErr w:type="spellEnd"/>
      <w:r w:rsidRPr="007E2682">
        <w:rPr>
          <w:sz w:val="22"/>
          <w:szCs w:val="22"/>
        </w:rPr>
        <w:t>, </w:t>
      </w:r>
      <w:proofErr w:type="gramStart"/>
      <w:r w:rsidRPr="007E2682">
        <w:rPr>
          <w:sz w:val="22"/>
          <w:szCs w:val="22"/>
        </w:rPr>
        <w:t>LL.M.</w:t>
      </w:r>
      <w:proofErr w:type="gramEnd"/>
      <w:r w:rsidRPr="007E2682">
        <w:rPr>
          <w:sz w:val="22"/>
          <w:szCs w:val="22"/>
        </w:rPr>
        <w:t xml:space="preserve">, starostou </w:t>
      </w:r>
    </w:p>
    <w:p w:rsidR="004C1252" w:rsidRPr="007E2682" w:rsidRDefault="004C1252" w:rsidP="004C1252">
      <w:pPr>
        <w:tabs>
          <w:tab w:val="left" w:pos="1985"/>
          <w:tab w:val="left" w:pos="4820"/>
          <w:tab w:val="left" w:pos="5670"/>
        </w:tabs>
        <w:spacing w:after="80"/>
        <w:rPr>
          <w:sz w:val="22"/>
          <w:szCs w:val="22"/>
        </w:rPr>
      </w:pPr>
      <w:r w:rsidRPr="007E2682">
        <w:rPr>
          <w:sz w:val="22"/>
          <w:szCs w:val="22"/>
        </w:rPr>
        <w:tab/>
        <w:t xml:space="preserve">bankovní účet číslo: </w:t>
      </w:r>
      <w:r w:rsidRPr="001D53DF">
        <w:rPr>
          <w:sz w:val="22"/>
          <w:szCs w:val="22"/>
        </w:rPr>
        <w:t>19-926591/0100</w:t>
      </w:r>
    </w:p>
    <w:p w:rsidR="00575CF7" w:rsidRPr="007E2682" w:rsidRDefault="0085470C" w:rsidP="001420E6">
      <w:pPr>
        <w:tabs>
          <w:tab w:val="center" w:pos="-1800"/>
          <w:tab w:val="left" w:pos="1985"/>
        </w:tabs>
        <w:spacing w:before="80"/>
        <w:jc w:val="both"/>
        <w:rPr>
          <w:sz w:val="22"/>
          <w:szCs w:val="22"/>
        </w:rPr>
      </w:pPr>
      <w:r w:rsidRPr="007E2682">
        <w:rPr>
          <w:sz w:val="22"/>
          <w:szCs w:val="22"/>
        </w:rPr>
        <w:tab/>
      </w:r>
      <w:r w:rsidR="00575CF7" w:rsidRPr="007E2682">
        <w:rPr>
          <w:sz w:val="22"/>
          <w:szCs w:val="22"/>
        </w:rPr>
        <w:t xml:space="preserve">- dále jen kupující </w:t>
      </w:r>
      <w:r w:rsidR="00575CF7" w:rsidRPr="007E2682">
        <w:rPr>
          <w:iCs/>
          <w:sz w:val="22"/>
          <w:szCs w:val="22"/>
        </w:rPr>
        <w:t>-</w:t>
      </w:r>
    </w:p>
    <w:p w:rsidR="00575CF7" w:rsidRPr="007E2682" w:rsidRDefault="00575CF7" w:rsidP="001420E6">
      <w:pPr>
        <w:tabs>
          <w:tab w:val="center" w:pos="-1800"/>
          <w:tab w:val="left" w:pos="1985"/>
        </w:tabs>
        <w:spacing w:before="120"/>
        <w:jc w:val="both"/>
        <w:rPr>
          <w:b/>
          <w:bCs/>
          <w:sz w:val="22"/>
          <w:szCs w:val="22"/>
        </w:rPr>
      </w:pPr>
    </w:p>
    <w:p w:rsidR="000B3C6F" w:rsidRPr="007E2682" w:rsidRDefault="000B3C6F" w:rsidP="001420E6">
      <w:pPr>
        <w:jc w:val="center"/>
        <w:rPr>
          <w:b/>
          <w:sz w:val="22"/>
          <w:szCs w:val="22"/>
        </w:rPr>
      </w:pPr>
      <w:r w:rsidRPr="007E2682">
        <w:rPr>
          <w:b/>
          <w:sz w:val="22"/>
          <w:szCs w:val="22"/>
        </w:rPr>
        <w:t>I.</w:t>
      </w:r>
    </w:p>
    <w:p w:rsidR="000B3C6F" w:rsidRPr="007E2682" w:rsidRDefault="000B3C6F" w:rsidP="001420E6">
      <w:pPr>
        <w:jc w:val="center"/>
        <w:rPr>
          <w:b/>
          <w:sz w:val="22"/>
          <w:szCs w:val="22"/>
        </w:rPr>
      </w:pPr>
      <w:r w:rsidRPr="007E2682">
        <w:rPr>
          <w:b/>
          <w:sz w:val="22"/>
          <w:szCs w:val="22"/>
        </w:rPr>
        <w:t>Předmět smlouvy</w:t>
      </w:r>
    </w:p>
    <w:p w:rsidR="009D1678" w:rsidRDefault="00103FEC" w:rsidP="006E3A73">
      <w:pPr>
        <w:pStyle w:val="Odstavecseseznamem"/>
        <w:numPr>
          <w:ilvl w:val="0"/>
          <w:numId w:val="1"/>
        </w:numPr>
        <w:tabs>
          <w:tab w:val="clear" w:pos="360"/>
          <w:tab w:val="left" w:pos="567"/>
        </w:tabs>
        <w:spacing w:before="100"/>
        <w:ind w:left="567" w:hanging="567"/>
        <w:jc w:val="both"/>
        <w:rPr>
          <w:snapToGrid w:val="0"/>
          <w:sz w:val="22"/>
          <w:szCs w:val="22"/>
        </w:rPr>
      </w:pPr>
      <w:r w:rsidRPr="007E2682">
        <w:rPr>
          <w:snapToGrid w:val="0"/>
          <w:sz w:val="22"/>
          <w:szCs w:val="22"/>
        </w:rPr>
        <w:t xml:space="preserve">Za podmínek dohodnutých v této </w:t>
      </w:r>
      <w:r w:rsidRPr="007E2682">
        <w:rPr>
          <w:sz w:val="22"/>
          <w:szCs w:val="22"/>
        </w:rPr>
        <w:t>smlouvě</w:t>
      </w:r>
      <w:r w:rsidRPr="007E2682">
        <w:rPr>
          <w:snapToGrid w:val="0"/>
          <w:sz w:val="22"/>
          <w:szCs w:val="22"/>
        </w:rPr>
        <w:t xml:space="preserve"> se prodávající zavazuje dodat kupujícímu </w:t>
      </w:r>
      <w:r w:rsidR="00407102" w:rsidRPr="00573830">
        <w:rPr>
          <w:snapToGrid w:val="0"/>
          <w:sz w:val="22"/>
          <w:szCs w:val="22"/>
        </w:rPr>
        <w:t>tři</w:t>
      </w:r>
      <w:r w:rsidR="001D53DF">
        <w:rPr>
          <w:snapToGrid w:val="0"/>
          <w:sz w:val="22"/>
          <w:szCs w:val="22"/>
        </w:rPr>
        <w:t xml:space="preserve"> </w:t>
      </w:r>
      <w:r w:rsidR="00407102" w:rsidRPr="001D53DF">
        <w:rPr>
          <w:snapToGrid w:val="0"/>
          <w:sz w:val="22"/>
          <w:szCs w:val="22"/>
        </w:rPr>
        <w:t>nové</w:t>
      </w:r>
      <w:r w:rsidR="001D53DF">
        <w:rPr>
          <w:snapToGrid w:val="0"/>
          <w:sz w:val="22"/>
          <w:szCs w:val="22"/>
        </w:rPr>
        <w:t xml:space="preserve"> </w:t>
      </w:r>
      <w:r w:rsidR="00FB0BBC">
        <w:rPr>
          <w:b/>
          <w:snapToGrid w:val="0"/>
          <w:sz w:val="22"/>
          <w:szCs w:val="22"/>
        </w:rPr>
        <w:t>dopravní</w:t>
      </w:r>
      <w:r w:rsidR="00407102">
        <w:rPr>
          <w:b/>
          <w:snapToGrid w:val="0"/>
          <w:sz w:val="22"/>
          <w:szCs w:val="22"/>
        </w:rPr>
        <w:t xml:space="preserve"> automobil</w:t>
      </w:r>
      <w:r w:rsidR="00573830">
        <w:rPr>
          <w:b/>
          <w:snapToGrid w:val="0"/>
          <w:sz w:val="22"/>
          <w:szCs w:val="22"/>
        </w:rPr>
        <w:t>y</w:t>
      </w:r>
      <w:r w:rsidRPr="007E2682">
        <w:rPr>
          <w:snapToGrid w:val="0"/>
          <w:sz w:val="22"/>
          <w:szCs w:val="22"/>
        </w:rPr>
        <w:t xml:space="preserve">, tj. odevzdat </w:t>
      </w:r>
      <w:r w:rsidR="00407102">
        <w:rPr>
          <w:snapToGrid w:val="0"/>
          <w:sz w:val="22"/>
          <w:szCs w:val="22"/>
        </w:rPr>
        <w:t>je</w:t>
      </w:r>
      <w:r w:rsidR="001D53DF">
        <w:rPr>
          <w:snapToGrid w:val="0"/>
          <w:sz w:val="22"/>
          <w:szCs w:val="22"/>
        </w:rPr>
        <w:t xml:space="preserve"> </w:t>
      </w:r>
      <w:r w:rsidRPr="007E2682">
        <w:rPr>
          <w:snapToGrid w:val="0"/>
          <w:sz w:val="22"/>
          <w:szCs w:val="22"/>
        </w:rPr>
        <w:t xml:space="preserve">a umožnit kupujícímu nabýt vlastnické právo, a kupující se zavazuje </w:t>
      </w:r>
      <w:r w:rsidR="00573830">
        <w:rPr>
          <w:snapToGrid w:val="0"/>
          <w:sz w:val="22"/>
          <w:szCs w:val="22"/>
        </w:rPr>
        <w:t xml:space="preserve">všechny tři </w:t>
      </w:r>
      <w:r w:rsidR="009D1678">
        <w:rPr>
          <w:snapToGrid w:val="0"/>
          <w:sz w:val="22"/>
          <w:szCs w:val="22"/>
        </w:rPr>
        <w:t>dopravní automobily</w:t>
      </w:r>
      <w:r w:rsidRPr="007E2682">
        <w:rPr>
          <w:snapToGrid w:val="0"/>
          <w:sz w:val="22"/>
          <w:szCs w:val="22"/>
        </w:rPr>
        <w:t xml:space="preserve"> převzít a zaplatit za ně prodávajícímu dohodnutou kupní cenu.</w:t>
      </w:r>
    </w:p>
    <w:p w:rsidR="00103FEC" w:rsidRPr="007E2682" w:rsidRDefault="009D1678" w:rsidP="00C768D7">
      <w:pPr>
        <w:pStyle w:val="Odstavecseseznamem"/>
        <w:numPr>
          <w:ilvl w:val="0"/>
          <w:numId w:val="1"/>
        </w:numPr>
        <w:tabs>
          <w:tab w:val="clear" w:pos="360"/>
          <w:tab w:val="left" w:pos="567"/>
        </w:tabs>
        <w:spacing w:before="100"/>
        <w:ind w:left="567" w:hanging="567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Pro účely této </w:t>
      </w:r>
      <w:r w:rsidRPr="00C768D7">
        <w:rPr>
          <w:sz w:val="22"/>
          <w:szCs w:val="22"/>
        </w:rPr>
        <w:t>smlouvy</w:t>
      </w:r>
      <w:r>
        <w:rPr>
          <w:snapToGrid w:val="0"/>
          <w:sz w:val="22"/>
          <w:szCs w:val="22"/>
        </w:rPr>
        <w:t xml:space="preserve"> se každý dopravní automobil označuje t</w:t>
      </w:r>
      <w:r w:rsidRPr="007E2682">
        <w:rPr>
          <w:snapToGrid w:val="0"/>
          <w:sz w:val="22"/>
          <w:szCs w:val="22"/>
        </w:rPr>
        <w:t>éž jen jako „</w:t>
      </w:r>
      <w:r>
        <w:rPr>
          <w:snapToGrid w:val="0"/>
          <w:sz w:val="22"/>
          <w:szCs w:val="22"/>
        </w:rPr>
        <w:t>DA“.</w:t>
      </w:r>
    </w:p>
    <w:p w:rsidR="004A0C87" w:rsidRPr="007E2682" w:rsidRDefault="004A0C87" w:rsidP="006E3A73">
      <w:pPr>
        <w:pStyle w:val="Odstavecseseznamem"/>
        <w:numPr>
          <w:ilvl w:val="0"/>
          <w:numId w:val="1"/>
        </w:numPr>
        <w:tabs>
          <w:tab w:val="clear" w:pos="360"/>
          <w:tab w:val="left" w:pos="567"/>
        </w:tabs>
        <w:spacing w:before="100"/>
        <w:ind w:left="567" w:hanging="567"/>
        <w:jc w:val="both"/>
        <w:rPr>
          <w:sz w:val="22"/>
          <w:szCs w:val="22"/>
        </w:rPr>
      </w:pPr>
      <w:r w:rsidRPr="007E2682">
        <w:rPr>
          <w:sz w:val="22"/>
          <w:szCs w:val="22"/>
        </w:rPr>
        <w:t xml:space="preserve">Podrobná specifikace </w:t>
      </w:r>
      <w:r w:rsidR="00407102">
        <w:rPr>
          <w:sz w:val="22"/>
          <w:szCs w:val="22"/>
        </w:rPr>
        <w:t>DA</w:t>
      </w:r>
      <w:r w:rsidRPr="007E2682">
        <w:rPr>
          <w:sz w:val="22"/>
          <w:szCs w:val="22"/>
        </w:rPr>
        <w:t xml:space="preserve">je uvedena: </w:t>
      </w:r>
    </w:p>
    <w:p w:rsidR="0034576F" w:rsidRDefault="00103FEC" w:rsidP="00046A6F">
      <w:pPr>
        <w:pStyle w:val="Odstavecseseznamem"/>
        <w:numPr>
          <w:ilvl w:val="1"/>
          <w:numId w:val="17"/>
        </w:numPr>
        <w:spacing w:before="40"/>
        <w:ind w:left="851" w:hanging="284"/>
        <w:jc w:val="both"/>
        <w:rPr>
          <w:sz w:val="22"/>
          <w:szCs w:val="22"/>
        </w:rPr>
      </w:pPr>
      <w:r w:rsidRPr="007E2682">
        <w:rPr>
          <w:sz w:val="22"/>
          <w:szCs w:val="22"/>
        </w:rPr>
        <w:t>v </w:t>
      </w:r>
      <w:r w:rsidR="00DA78E1" w:rsidRPr="007E2682">
        <w:rPr>
          <w:sz w:val="22"/>
          <w:szCs w:val="22"/>
        </w:rPr>
        <w:t>Technick</w:t>
      </w:r>
      <w:r w:rsidR="00041B49">
        <w:rPr>
          <w:sz w:val="22"/>
          <w:szCs w:val="22"/>
        </w:rPr>
        <w:t>ých podmínkách</w:t>
      </w:r>
      <w:r w:rsidR="00DA78E1">
        <w:rPr>
          <w:sz w:val="22"/>
          <w:szCs w:val="22"/>
        </w:rPr>
        <w:t xml:space="preserve"> pro </w:t>
      </w:r>
      <w:r w:rsidR="00573830">
        <w:rPr>
          <w:sz w:val="22"/>
          <w:szCs w:val="22"/>
        </w:rPr>
        <w:t xml:space="preserve">DA, které </w:t>
      </w:r>
      <w:r w:rsidRPr="007E2682">
        <w:rPr>
          <w:sz w:val="22"/>
          <w:szCs w:val="22"/>
        </w:rPr>
        <w:t>tvoří přílohu č. 1 této smlouvy</w:t>
      </w:r>
      <w:r w:rsidR="0034576F">
        <w:rPr>
          <w:sz w:val="22"/>
          <w:szCs w:val="22"/>
        </w:rPr>
        <w:t>, přičemž se jedná o:</w:t>
      </w:r>
    </w:p>
    <w:p w:rsidR="00EE1D43" w:rsidRDefault="0034576F" w:rsidP="00046A6F">
      <w:pPr>
        <w:pStyle w:val="Odstavecseseznamem"/>
        <w:numPr>
          <w:ilvl w:val="2"/>
          <w:numId w:val="17"/>
        </w:numPr>
        <w:ind w:left="1134" w:hanging="283"/>
        <w:rPr>
          <w:sz w:val="22"/>
          <w:szCs w:val="22"/>
        </w:rPr>
      </w:pPr>
      <w:r>
        <w:rPr>
          <w:sz w:val="22"/>
          <w:szCs w:val="22"/>
        </w:rPr>
        <w:t>Technické podmínky pro dopravní automobil EDS: 014D26100 1288</w:t>
      </w:r>
    </w:p>
    <w:p w:rsidR="00EE1D43" w:rsidRDefault="007A3045" w:rsidP="00046A6F">
      <w:pPr>
        <w:pStyle w:val="Odstavecseseznamem"/>
        <w:numPr>
          <w:ilvl w:val="2"/>
          <w:numId w:val="17"/>
        </w:numPr>
        <w:ind w:left="1134" w:hanging="283"/>
        <w:rPr>
          <w:sz w:val="22"/>
          <w:szCs w:val="22"/>
        </w:rPr>
      </w:pPr>
      <w:r w:rsidRPr="00EE1D43">
        <w:rPr>
          <w:sz w:val="22"/>
          <w:szCs w:val="22"/>
        </w:rPr>
        <w:t>Technické podmínky pro dopravní automobil EDS: 014D26100 1294</w:t>
      </w:r>
    </w:p>
    <w:p w:rsidR="007A3045" w:rsidRPr="00EE1D43" w:rsidRDefault="007A3045" w:rsidP="00046A6F">
      <w:pPr>
        <w:pStyle w:val="Odstavecseseznamem"/>
        <w:numPr>
          <w:ilvl w:val="2"/>
          <w:numId w:val="17"/>
        </w:numPr>
        <w:ind w:left="1134" w:hanging="283"/>
        <w:rPr>
          <w:sz w:val="22"/>
          <w:szCs w:val="22"/>
        </w:rPr>
      </w:pPr>
      <w:r w:rsidRPr="00EE1D43">
        <w:rPr>
          <w:sz w:val="22"/>
          <w:szCs w:val="22"/>
        </w:rPr>
        <w:t>Technické podmínky pro dopravní automobil EDS: 014D26100 1303;</w:t>
      </w:r>
    </w:p>
    <w:p w:rsidR="00103FEC" w:rsidRPr="007E2682" w:rsidRDefault="00103FEC" w:rsidP="00046A6F">
      <w:pPr>
        <w:pStyle w:val="Odstavecseseznamem"/>
        <w:numPr>
          <w:ilvl w:val="1"/>
          <w:numId w:val="17"/>
        </w:numPr>
        <w:spacing w:before="40"/>
        <w:ind w:left="851" w:hanging="284"/>
        <w:jc w:val="both"/>
        <w:rPr>
          <w:sz w:val="22"/>
          <w:szCs w:val="22"/>
        </w:rPr>
      </w:pPr>
      <w:r w:rsidRPr="007E2682">
        <w:rPr>
          <w:sz w:val="22"/>
          <w:szCs w:val="22"/>
        </w:rPr>
        <w:t>v</w:t>
      </w:r>
      <w:r w:rsidR="0026262B" w:rsidRPr="007E2682">
        <w:rPr>
          <w:sz w:val="22"/>
          <w:szCs w:val="22"/>
        </w:rPr>
        <w:t> </w:t>
      </w:r>
      <w:r w:rsidR="00041B49">
        <w:rPr>
          <w:sz w:val="22"/>
          <w:szCs w:val="22"/>
        </w:rPr>
        <w:t>T</w:t>
      </w:r>
      <w:r w:rsidR="0026262B" w:rsidRPr="007E2682">
        <w:rPr>
          <w:sz w:val="22"/>
          <w:szCs w:val="22"/>
        </w:rPr>
        <w:t xml:space="preserve">echnické </w:t>
      </w:r>
      <w:r w:rsidR="00992AF4" w:rsidRPr="007E2682">
        <w:rPr>
          <w:sz w:val="22"/>
          <w:szCs w:val="22"/>
        </w:rPr>
        <w:t>specifikaci</w:t>
      </w:r>
      <w:r w:rsidRPr="007E2682">
        <w:rPr>
          <w:sz w:val="22"/>
          <w:szCs w:val="22"/>
        </w:rPr>
        <w:t xml:space="preserve"> prodávajícího</w:t>
      </w:r>
      <w:r w:rsidR="007A3045">
        <w:rPr>
          <w:sz w:val="22"/>
          <w:szCs w:val="22"/>
        </w:rPr>
        <w:t xml:space="preserve"> (ke každému DA samostatně), </w:t>
      </w:r>
      <w:r w:rsidRPr="007E2682">
        <w:rPr>
          <w:sz w:val="22"/>
          <w:szCs w:val="22"/>
        </w:rPr>
        <w:t xml:space="preserve">která tvoří přílohu č. 2 </w:t>
      </w:r>
      <w:proofErr w:type="gramStart"/>
      <w:r w:rsidRPr="007E2682">
        <w:rPr>
          <w:sz w:val="22"/>
          <w:szCs w:val="22"/>
        </w:rPr>
        <w:t>této</w:t>
      </w:r>
      <w:proofErr w:type="gramEnd"/>
      <w:r w:rsidRPr="007E2682">
        <w:rPr>
          <w:sz w:val="22"/>
          <w:szCs w:val="22"/>
        </w:rPr>
        <w:t xml:space="preserve"> smlouvy.</w:t>
      </w:r>
    </w:p>
    <w:p w:rsidR="00D62B5E" w:rsidRPr="007E2682" w:rsidRDefault="00407102" w:rsidP="006E3A73">
      <w:pPr>
        <w:pStyle w:val="Odstavecseseznamem"/>
        <w:numPr>
          <w:ilvl w:val="0"/>
          <w:numId w:val="1"/>
        </w:numPr>
        <w:tabs>
          <w:tab w:val="clear" w:pos="360"/>
          <w:tab w:val="left" w:pos="567"/>
        </w:tabs>
        <w:spacing w:before="10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DA</w:t>
      </w:r>
      <w:r w:rsidR="00D62B5E" w:rsidRPr="007E2682">
        <w:rPr>
          <w:sz w:val="22"/>
          <w:szCs w:val="22"/>
        </w:rPr>
        <w:t xml:space="preserve"> musí být</w:t>
      </w:r>
      <w:r w:rsidR="002C46A5" w:rsidRPr="007E2682">
        <w:rPr>
          <w:sz w:val="22"/>
          <w:szCs w:val="22"/>
        </w:rPr>
        <w:t xml:space="preserve"> nov</w:t>
      </w:r>
      <w:r w:rsidR="00483E13">
        <w:rPr>
          <w:sz w:val="22"/>
          <w:szCs w:val="22"/>
        </w:rPr>
        <w:t>é</w:t>
      </w:r>
      <w:r w:rsidR="002C46A5" w:rsidRPr="007E2682">
        <w:rPr>
          <w:sz w:val="22"/>
          <w:szCs w:val="22"/>
        </w:rPr>
        <w:t>, nepoužívan</w:t>
      </w:r>
      <w:r w:rsidR="00483E13">
        <w:rPr>
          <w:sz w:val="22"/>
          <w:szCs w:val="22"/>
        </w:rPr>
        <w:t>é</w:t>
      </w:r>
      <w:r w:rsidR="002C46A5" w:rsidRPr="007E2682">
        <w:rPr>
          <w:sz w:val="22"/>
          <w:szCs w:val="22"/>
        </w:rPr>
        <w:t>,</w:t>
      </w:r>
      <w:r w:rsidR="00D62B5E" w:rsidRPr="007E2682">
        <w:rPr>
          <w:sz w:val="22"/>
          <w:szCs w:val="22"/>
        </w:rPr>
        <w:t xml:space="preserve"> plně funkční a musí splňovat veškeré požadavky dle platných ČSN a jiných právních, </w:t>
      </w:r>
      <w:r w:rsidR="00D62B5E" w:rsidRPr="007E2682">
        <w:rPr>
          <w:snapToGrid w:val="0"/>
          <w:sz w:val="22"/>
          <w:szCs w:val="22"/>
        </w:rPr>
        <w:t>technických</w:t>
      </w:r>
      <w:r w:rsidR="00D62B5E" w:rsidRPr="007E2682">
        <w:rPr>
          <w:sz w:val="22"/>
          <w:szCs w:val="22"/>
        </w:rPr>
        <w:t xml:space="preserve"> či </w:t>
      </w:r>
      <w:r w:rsidR="00D62B5E" w:rsidRPr="007E2682">
        <w:rPr>
          <w:snapToGrid w:val="0"/>
          <w:sz w:val="22"/>
          <w:szCs w:val="22"/>
        </w:rPr>
        <w:t>hygienických</w:t>
      </w:r>
      <w:r w:rsidR="00D62B5E" w:rsidRPr="007E2682">
        <w:rPr>
          <w:sz w:val="22"/>
          <w:szCs w:val="22"/>
        </w:rPr>
        <w:t xml:space="preserve"> předpisů</w:t>
      </w:r>
      <w:r w:rsidR="00992AF4" w:rsidRPr="007E2682">
        <w:rPr>
          <w:sz w:val="22"/>
          <w:szCs w:val="22"/>
        </w:rPr>
        <w:t xml:space="preserve"> (zejména vyhláška č. 35/2007 Sb., ve znění pozdějších předpisů, a vyhláška č. 247/2001 Sb., o organizaci a činnosti jednotek požární ochrany, ve znění pozdějších předpisů)</w:t>
      </w:r>
      <w:r w:rsidR="00D62B5E" w:rsidRPr="007E2682">
        <w:rPr>
          <w:sz w:val="22"/>
          <w:szCs w:val="22"/>
        </w:rPr>
        <w:t xml:space="preserve"> nutných k tomu, aby </w:t>
      </w:r>
      <w:proofErr w:type="gramStart"/>
      <w:r>
        <w:rPr>
          <w:sz w:val="22"/>
          <w:szCs w:val="22"/>
        </w:rPr>
        <w:t>DA</w:t>
      </w:r>
      <w:proofErr w:type="gramEnd"/>
      <w:r w:rsidR="00D62B5E" w:rsidRPr="007E2682">
        <w:rPr>
          <w:sz w:val="22"/>
          <w:szCs w:val="22"/>
        </w:rPr>
        <w:t xml:space="preserve"> mohl</w:t>
      </w:r>
      <w:r w:rsidR="00483E13">
        <w:rPr>
          <w:sz w:val="22"/>
          <w:szCs w:val="22"/>
        </w:rPr>
        <w:t>y</w:t>
      </w:r>
      <w:r w:rsidR="00D62B5E" w:rsidRPr="007E2682">
        <w:rPr>
          <w:sz w:val="22"/>
          <w:szCs w:val="22"/>
        </w:rPr>
        <w:t xml:space="preserve"> být </w:t>
      </w:r>
      <w:proofErr w:type="gramStart"/>
      <w:r w:rsidR="00D62B5E" w:rsidRPr="007E2682">
        <w:rPr>
          <w:sz w:val="22"/>
          <w:szCs w:val="22"/>
        </w:rPr>
        <w:t>provozován</w:t>
      </w:r>
      <w:r w:rsidR="00483E13">
        <w:rPr>
          <w:sz w:val="22"/>
          <w:szCs w:val="22"/>
        </w:rPr>
        <w:t>y</w:t>
      </w:r>
      <w:proofErr w:type="gramEnd"/>
      <w:r w:rsidR="00D62B5E" w:rsidRPr="007E2682">
        <w:rPr>
          <w:sz w:val="22"/>
          <w:szCs w:val="22"/>
        </w:rPr>
        <w:t xml:space="preserve"> na</w:t>
      </w:r>
      <w:r w:rsidR="00656026">
        <w:rPr>
          <w:sz w:val="22"/>
          <w:szCs w:val="22"/>
        </w:rPr>
        <w:t xml:space="preserve"> území ČR k účelu, ke kterému jsou ur</w:t>
      </w:r>
      <w:r w:rsidR="00D62B5E" w:rsidRPr="007E2682">
        <w:rPr>
          <w:sz w:val="22"/>
          <w:szCs w:val="22"/>
        </w:rPr>
        <w:t>čen</w:t>
      </w:r>
      <w:r w:rsidR="00483E13">
        <w:rPr>
          <w:sz w:val="22"/>
          <w:szCs w:val="22"/>
        </w:rPr>
        <w:t>y</w:t>
      </w:r>
      <w:r w:rsidR="00D62B5E" w:rsidRPr="007E2682">
        <w:rPr>
          <w:sz w:val="22"/>
          <w:szCs w:val="22"/>
        </w:rPr>
        <w:t>.</w:t>
      </w:r>
    </w:p>
    <w:p w:rsidR="009F3BBB" w:rsidRPr="007E2682" w:rsidRDefault="009F3BBB" w:rsidP="006E3A73">
      <w:pPr>
        <w:pStyle w:val="Odstavecseseznamem"/>
        <w:numPr>
          <w:ilvl w:val="0"/>
          <w:numId w:val="1"/>
        </w:numPr>
        <w:tabs>
          <w:tab w:val="clear" w:pos="360"/>
          <w:tab w:val="left" w:pos="567"/>
        </w:tabs>
        <w:spacing w:before="100"/>
        <w:ind w:left="567" w:hanging="567"/>
        <w:jc w:val="both"/>
        <w:rPr>
          <w:sz w:val="22"/>
          <w:szCs w:val="22"/>
        </w:rPr>
      </w:pPr>
      <w:r w:rsidRPr="007E2682">
        <w:rPr>
          <w:sz w:val="22"/>
          <w:szCs w:val="22"/>
        </w:rPr>
        <w:t xml:space="preserve">Součástí </w:t>
      </w:r>
      <w:r w:rsidR="00374A10" w:rsidRPr="007E2682">
        <w:rPr>
          <w:snapToGrid w:val="0"/>
          <w:sz w:val="22"/>
          <w:szCs w:val="22"/>
        </w:rPr>
        <w:t>povinnosti</w:t>
      </w:r>
      <w:r w:rsidRPr="007E2682">
        <w:rPr>
          <w:sz w:val="22"/>
          <w:szCs w:val="22"/>
        </w:rPr>
        <w:t xml:space="preserve"> prodávajícího dodat </w:t>
      </w:r>
      <w:r w:rsidR="00C42DB8">
        <w:rPr>
          <w:sz w:val="22"/>
          <w:szCs w:val="22"/>
        </w:rPr>
        <w:t>každ</w:t>
      </w:r>
      <w:r w:rsidR="009F2F77">
        <w:rPr>
          <w:sz w:val="22"/>
          <w:szCs w:val="22"/>
        </w:rPr>
        <w:t>ý</w:t>
      </w:r>
      <w:r w:rsidR="00C42DB8">
        <w:rPr>
          <w:sz w:val="22"/>
          <w:szCs w:val="22"/>
        </w:rPr>
        <w:t xml:space="preserve"> </w:t>
      </w:r>
      <w:proofErr w:type="gramStart"/>
      <w:r w:rsidR="00C42DB8">
        <w:rPr>
          <w:sz w:val="22"/>
          <w:szCs w:val="22"/>
        </w:rPr>
        <w:t>ze</w:t>
      </w:r>
      <w:proofErr w:type="gramEnd"/>
      <w:r w:rsidR="00C42DB8">
        <w:rPr>
          <w:sz w:val="22"/>
          <w:szCs w:val="22"/>
        </w:rPr>
        <w:t xml:space="preserve"> tří </w:t>
      </w:r>
      <w:proofErr w:type="spellStart"/>
      <w:r w:rsidR="00407102">
        <w:rPr>
          <w:sz w:val="22"/>
          <w:szCs w:val="22"/>
        </w:rPr>
        <w:t>DA</w:t>
      </w:r>
      <w:r w:rsidRPr="007E2682">
        <w:rPr>
          <w:sz w:val="22"/>
          <w:szCs w:val="22"/>
        </w:rPr>
        <w:t>je</w:t>
      </w:r>
      <w:proofErr w:type="spellEnd"/>
      <w:r w:rsidRPr="007E2682">
        <w:rPr>
          <w:sz w:val="22"/>
          <w:szCs w:val="22"/>
        </w:rPr>
        <w:t xml:space="preserve"> </w:t>
      </w:r>
      <w:proofErr w:type="gramStart"/>
      <w:r w:rsidRPr="007E2682">
        <w:rPr>
          <w:sz w:val="22"/>
          <w:szCs w:val="22"/>
        </w:rPr>
        <w:t>též:</w:t>
      </w:r>
      <w:proofErr w:type="gramEnd"/>
    </w:p>
    <w:p w:rsidR="009F3BBB" w:rsidRPr="007E2682" w:rsidRDefault="009F3BBB" w:rsidP="009F3BBB">
      <w:pPr>
        <w:pStyle w:val="Zkladntext0"/>
        <w:tabs>
          <w:tab w:val="left" w:pos="851"/>
        </w:tabs>
        <w:spacing w:line="240" w:lineRule="auto"/>
        <w:ind w:left="851" w:hanging="284"/>
        <w:jc w:val="both"/>
        <w:rPr>
          <w:sz w:val="22"/>
          <w:szCs w:val="22"/>
        </w:rPr>
      </w:pPr>
      <w:r w:rsidRPr="007E2682">
        <w:rPr>
          <w:sz w:val="22"/>
          <w:szCs w:val="22"/>
        </w:rPr>
        <w:t>-</w:t>
      </w:r>
      <w:r w:rsidRPr="007E2682">
        <w:rPr>
          <w:sz w:val="22"/>
          <w:szCs w:val="22"/>
        </w:rPr>
        <w:tab/>
        <w:t>dodání technické dokumentace (</w:t>
      </w:r>
      <w:r w:rsidR="00802D80" w:rsidRPr="007E2682">
        <w:rPr>
          <w:sz w:val="22"/>
          <w:szCs w:val="22"/>
        </w:rPr>
        <w:t xml:space="preserve">zejména </w:t>
      </w:r>
      <w:r w:rsidRPr="007E2682">
        <w:rPr>
          <w:sz w:val="22"/>
          <w:szCs w:val="22"/>
        </w:rPr>
        <w:t>návod k používání v českém jazyce</w:t>
      </w:r>
      <w:r w:rsidR="00D45D33" w:rsidRPr="007E2682">
        <w:rPr>
          <w:sz w:val="22"/>
          <w:szCs w:val="22"/>
        </w:rPr>
        <w:t>;</w:t>
      </w:r>
      <w:r w:rsidR="00802D80" w:rsidRPr="007E2682">
        <w:rPr>
          <w:sz w:val="22"/>
          <w:szCs w:val="22"/>
        </w:rPr>
        <w:t xml:space="preserve"> technický průkaz</w:t>
      </w:r>
      <w:r w:rsidR="00D45D33" w:rsidRPr="007E2682">
        <w:rPr>
          <w:sz w:val="22"/>
          <w:szCs w:val="22"/>
        </w:rPr>
        <w:t>;</w:t>
      </w:r>
      <w:r w:rsidRPr="007E2682">
        <w:rPr>
          <w:sz w:val="22"/>
          <w:szCs w:val="22"/>
        </w:rPr>
        <w:t xml:space="preserve"> servisní kniha</w:t>
      </w:r>
      <w:r w:rsidR="00D45D33" w:rsidRPr="007E2682">
        <w:rPr>
          <w:sz w:val="22"/>
          <w:szCs w:val="22"/>
        </w:rPr>
        <w:t>;</w:t>
      </w:r>
      <w:r w:rsidR="001D53DF">
        <w:rPr>
          <w:sz w:val="22"/>
          <w:szCs w:val="22"/>
        </w:rPr>
        <w:t xml:space="preserve"> </w:t>
      </w:r>
      <w:r w:rsidRPr="001D53DF">
        <w:rPr>
          <w:sz w:val="22"/>
          <w:szCs w:val="22"/>
        </w:rPr>
        <w:t>katalog náhradních dílů</w:t>
      </w:r>
      <w:r w:rsidR="00D45D33" w:rsidRPr="001D53DF">
        <w:rPr>
          <w:sz w:val="22"/>
          <w:szCs w:val="22"/>
        </w:rPr>
        <w:t xml:space="preserve"> - pokud existuje</w:t>
      </w:r>
      <w:r w:rsidRPr="001D53DF">
        <w:rPr>
          <w:sz w:val="22"/>
          <w:szCs w:val="22"/>
        </w:rPr>
        <w:t>),</w:t>
      </w:r>
      <w:r w:rsidRPr="007E2682">
        <w:rPr>
          <w:sz w:val="22"/>
          <w:szCs w:val="22"/>
        </w:rPr>
        <w:t xml:space="preserve">        </w:t>
      </w:r>
    </w:p>
    <w:p w:rsidR="002C0B68" w:rsidRPr="007E2682" w:rsidRDefault="002C0B68" w:rsidP="002C0B68">
      <w:pPr>
        <w:pStyle w:val="Zkladntext0"/>
        <w:tabs>
          <w:tab w:val="left" w:pos="851"/>
        </w:tabs>
        <w:spacing w:line="240" w:lineRule="auto"/>
        <w:ind w:left="851" w:hanging="284"/>
        <w:jc w:val="left"/>
        <w:rPr>
          <w:sz w:val="22"/>
          <w:szCs w:val="22"/>
        </w:rPr>
      </w:pPr>
      <w:r w:rsidRPr="007E2682">
        <w:rPr>
          <w:sz w:val="22"/>
          <w:szCs w:val="22"/>
        </w:rPr>
        <w:t>-</w:t>
      </w:r>
      <w:r w:rsidRPr="007E2682">
        <w:rPr>
          <w:sz w:val="22"/>
          <w:szCs w:val="22"/>
        </w:rPr>
        <w:tab/>
        <w:t>dodání prohlášení o shodě,</w:t>
      </w:r>
    </w:p>
    <w:p w:rsidR="002C0B68" w:rsidRPr="007E2682" w:rsidRDefault="002C0B68" w:rsidP="002C0B68">
      <w:pPr>
        <w:pStyle w:val="Zkladntext0"/>
        <w:tabs>
          <w:tab w:val="left" w:pos="851"/>
        </w:tabs>
        <w:spacing w:line="240" w:lineRule="auto"/>
        <w:ind w:left="851" w:hanging="284"/>
        <w:jc w:val="both"/>
        <w:rPr>
          <w:sz w:val="22"/>
          <w:szCs w:val="22"/>
        </w:rPr>
      </w:pPr>
      <w:r w:rsidRPr="007E2682">
        <w:rPr>
          <w:sz w:val="22"/>
          <w:szCs w:val="22"/>
        </w:rPr>
        <w:t>-</w:t>
      </w:r>
      <w:r w:rsidRPr="007E2682">
        <w:rPr>
          <w:sz w:val="22"/>
          <w:szCs w:val="22"/>
        </w:rPr>
        <w:tab/>
        <w:t xml:space="preserve">dodání technického průkazu motorového vozidla, nebo technického osvědčení, opravňující k provozování </w:t>
      </w:r>
      <w:r w:rsidR="00407102">
        <w:rPr>
          <w:sz w:val="22"/>
          <w:szCs w:val="22"/>
        </w:rPr>
        <w:t>DA</w:t>
      </w:r>
      <w:r w:rsidRPr="007E2682">
        <w:rPr>
          <w:sz w:val="22"/>
          <w:szCs w:val="22"/>
        </w:rPr>
        <w:t xml:space="preserve"> na pozemních komunikacích v souladu se zákonem č. 56/2001 Sb., ve znění pozdějších předpisů</w:t>
      </w:r>
      <w:r w:rsidR="00365C65" w:rsidRPr="007E2682">
        <w:rPr>
          <w:sz w:val="22"/>
          <w:szCs w:val="22"/>
        </w:rPr>
        <w:t>,</w:t>
      </w:r>
    </w:p>
    <w:p w:rsidR="009F3BBB" w:rsidRPr="007E2682" w:rsidRDefault="009F3BBB" w:rsidP="009F3BBB">
      <w:pPr>
        <w:pStyle w:val="Zkladntext0"/>
        <w:tabs>
          <w:tab w:val="left" w:pos="851"/>
        </w:tabs>
        <w:spacing w:line="240" w:lineRule="auto"/>
        <w:ind w:left="851" w:hanging="284"/>
        <w:jc w:val="left"/>
        <w:rPr>
          <w:sz w:val="22"/>
          <w:szCs w:val="22"/>
        </w:rPr>
      </w:pPr>
      <w:r w:rsidRPr="007E2682">
        <w:rPr>
          <w:sz w:val="22"/>
          <w:szCs w:val="22"/>
        </w:rPr>
        <w:t xml:space="preserve">-  </w:t>
      </w:r>
      <w:r w:rsidRPr="007E2682">
        <w:rPr>
          <w:sz w:val="22"/>
          <w:szCs w:val="22"/>
        </w:rPr>
        <w:tab/>
      </w:r>
      <w:r w:rsidR="001226BD" w:rsidRPr="007E2682">
        <w:rPr>
          <w:sz w:val="22"/>
          <w:szCs w:val="22"/>
        </w:rPr>
        <w:t xml:space="preserve">zajištění dopravy a náklady na dopravu </w:t>
      </w:r>
      <w:r w:rsidR="00407102">
        <w:rPr>
          <w:sz w:val="22"/>
          <w:szCs w:val="22"/>
        </w:rPr>
        <w:t>DA</w:t>
      </w:r>
      <w:r w:rsidR="001226BD" w:rsidRPr="007E2682">
        <w:rPr>
          <w:sz w:val="22"/>
          <w:szCs w:val="22"/>
        </w:rPr>
        <w:t xml:space="preserve"> na</w:t>
      </w:r>
      <w:r w:rsidRPr="007E2682">
        <w:rPr>
          <w:sz w:val="22"/>
          <w:szCs w:val="22"/>
        </w:rPr>
        <w:t xml:space="preserve"> míst</w:t>
      </w:r>
      <w:r w:rsidR="001226BD" w:rsidRPr="007E2682">
        <w:rPr>
          <w:sz w:val="22"/>
          <w:szCs w:val="22"/>
        </w:rPr>
        <w:t>o dodání</w:t>
      </w:r>
      <w:r w:rsidRPr="007E2682">
        <w:rPr>
          <w:sz w:val="22"/>
          <w:szCs w:val="22"/>
        </w:rPr>
        <w:t xml:space="preserve">, </w:t>
      </w:r>
    </w:p>
    <w:p w:rsidR="009F3BBB" w:rsidRPr="007E2682" w:rsidRDefault="009F3BBB" w:rsidP="009F3BBB">
      <w:pPr>
        <w:pStyle w:val="Zkladntext0"/>
        <w:tabs>
          <w:tab w:val="left" w:pos="851"/>
        </w:tabs>
        <w:spacing w:line="240" w:lineRule="auto"/>
        <w:ind w:left="851" w:hanging="284"/>
        <w:jc w:val="left"/>
        <w:rPr>
          <w:sz w:val="22"/>
          <w:szCs w:val="22"/>
        </w:rPr>
      </w:pPr>
      <w:r w:rsidRPr="007E2682">
        <w:rPr>
          <w:sz w:val="22"/>
          <w:szCs w:val="22"/>
        </w:rPr>
        <w:t xml:space="preserve">- </w:t>
      </w:r>
      <w:r w:rsidRPr="007E2682">
        <w:rPr>
          <w:sz w:val="22"/>
          <w:szCs w:val="22"/>
        </w:rPr>
        <w:tab/>
        <w:t xml:space="preserve">kompletace </w:t>
      </w:r>
      <w:r w:rsidR="00407102">
        <w:rPr>
          <w:sz w:val="22"/>
          <w:szCs w:val="22"/>
        </w:rPr>
        <w:t>DA</w:t>
      </w:r>
      <w:r w:rsidR="000D5257" w:rsidRPr="007E2682">
        <w:rPr>
          <w:sz w:val="22"/>
          <w:szCs w:val="22"/>
        </w:rPr>
        <w:t xml:space="preserve"> na místě dodání</w:t>
      </w:r>
      <w:r w:rsidRPr="007E2682">
        <w:rPr>
          <w:sz w:val="22"/>
          <w:szCs w:val="22"/>
        </w:rPr>
        <w:t>,</w:t>
      </w:r>
      <w:r w:rsidR="0020517D" w:rsidRPr="007E2682">
        <w:rPr>
          <w:sz w:val="22"/>
          <w:szCs w:val="22"/>
        </w:rPr>
        <w:t xml:space="preserve"> pokud se vyžaduje,</w:t>
      </w:r>
    </w:p>
    <w:p w:rsidR="00B35915" w:rsidRPr="007E2682" w:rsidRDefault="009F3BBB" w:rsidP="009F3BBB">
      <w:pPr>
        <w:pStyle w:val="Zkladntext0"/>
        <w:tabs>
          <w:tab w:val="left" w:pos="851"/>
        </w:tabs>
        <w:spacing w:line="240" w:lineRule="auto"/>
        <w:ind w:left="851" w:hanging="284"/>
        <w:jc w:val="left"/>
        <w:rPr>
          <w:sz w:val="22"/>
          <w:szCs w:val="22"/>
        </w:rPr>
      </w:pPr>
      <w:r w:rsidRPr="007E2682">
        <w:rPr>
          <w:sz w:val="22"/>
          <w:szCs w:val="22"/>
        </w:rPr>
        <w:t>-</w:t>
      </w:r>
      <w:r w:rsidRPr="007E2682">
        <w:rPr>
          <w:sz w:val="22"/>
          <w:szCs w:val="22"/>
        </w:rPr>
        <w:tab/>
        <w:t xml:space="preserve">zaškolení obsluhy </w:t>
      </w:r>
      <w:r w:rsidR="00D06E36" w:rsidRPr="007E2682">
        <w:rPr>
          <w:sz w:val="22"/>
          <w:szCs w:val="22"/>
        </w:rPr>
        <w:t xml:space="preserve">v rozsahu minimálně </w:t>
      </w:r>
      <w:r w:rsidR="00F80A18">
        <w:rPr>
          <w:sz w:val="22"/>
          <w:szCs w:val="22"/>
        </w:rPr>
        <w:t>2</w:t>
      </w:r>
      <w:r w:rsidR="0020517D" w:rsidRPr="007E2682">
        <w:rPr>
          <w:sz w:val="22"/>
          <w:szCs w:val="22"/>
        </w:rPr>
        <w:t xml:space="preserve"> hodin</w:t>
      </w:r>
      <w:r w:rsidR="00AB39D5">
        <w:rPr>
          <w:sz w:val="22"/>
          <w:szCs w:val="22"/>
        </w:rPr>
        <w:t>u</w:t>
      </w:r>
      <w:r w:rsidR="00F80A18">
        <w:rPr>
          <w:sz w:val="22"/>
          <w:szCs w:val="22"/>
        </w:rPr>
        <w:t xml:space="preserve"> každ</w:t>
      </w:r>
      <w:r w:rsidR="00AB39D5">
        <w:rPr>
          <w:sz w:val="22"/>
          <w:szCs w:val="22"/>
        </w:rPr>
        <w:t>ého</w:t>
      </w:r>
      <w:r w:rsidR="00F80A18">
        <w:rPr>
          <w:sz w:val="22"/>
          <w:szCs w:val="22"/>
        </w:rPr>
        <w:t xml:space="preserve"> DA</w:t>
      </w:r>
      <w:r w:rsidR="002C0B68" w:rsidRPr="007E2682">
        <w:rPr>
          <w:sz w:val="22"/>
          <w:szCs w:val="22"/>
        </w:rPr>
        <w:t>,</w:t>
      </w:r>
    </w:p>
    <w:p w:rsidR="002C0B68" w:rsidRPr="007E2682" w:rsidRDefault="002C0B68" w:rsidP="00A47F17">
      <w:pPr>
        <w:pStyle w:val="Zkladntext0"/>
        <w:tabs>
          <w:tab w:val="left" w:pos="851"/>
        </w:tabs>
        <w:spacing w:line="240" w:lineRule="auto"/>
        <w:ind w:left="851" w:hanging="284"/>
        <w:jc w:val="both"/>
        <w:rPr>
          <w:color w:val="0070C0"/>
          <w:sz w:val="22"/>
          <w:szCs w:val="22"/>
        </w:rPr>
      </w:pPr>
      <w:r w:rsidRPr="007E2682">
        <w:rPr>
          <w:sz w:val="22"/>
          <w:szCs w:val="22"/>
        </w:rPr>
        <w:t>-</w:t>
      </w:r>
      <w:r w:rsidR="00A47F17" w:rsidRPr="007E2682">
        <w:rPr>
          <w:sz w:val="22"/>
          <w:szCs w:val="22"/>
        </w:rPr>
        <w:tab/>
        <w:t>dodání soupisu garančních prohlídek po dobu záruční doby</w:t>
      </w:r>
      <w:r w:rsidR="006C6686" w:rsidRPr="007E2682">
        <w:rPr>
          <w:sz w:val="22"/>
          <w:szCs w:val="22"/>
        </w:rPr>
        <w:t>.</w:t>
      </w:r>
    </w:p>
    <w:p w:rsidR="00425685" w:rsidRPr="007E2682" w:rsidRDefault="00425685" w:rsidP="006E3A73">
      <w:pPr>
        <w:pStyle w:val="Odstavecseseznamem"/>
        <w:numPr>
          <w:ilvl w:val="0"/>
          <w:numId w:val="1"/>
        </w:numPr>
        <w:tabs>
          <w:tab w:val="clear" w:pos="360"/>
          <w:tab w:val="left" w:pos="567"/>
        </w:tabs>
        <w:spacing w:before="100"/>
        <w:ind w:left="567" w:hanging="567"/>
        <w:jc w:val="both"/>
        <w:rPr>
          <w:sz w:val="22"/>
          <w:szCs w:val="22"/>
        </w:rPr>
      </w:pPr>
      <w:r w:rsidRPr="007E2682">
        <w:rPr>
          <w:sz w:val="22"/>
          <w:szCs w:val="22"/>
        </w:rPr>
        <w:t xml:space="preserve">V případě rozporu mezi přílohou a smlouvou má přednost ujednání obsažené ve smlouvě. V případě rozporu mezi přílohami navzájem </w:t>
      </w:r>
      <w:r w:rsidRPr="00DA78E1">
        <w:rPr>
          <w:snapToGrid w:val="0"/>
          <w:sz w:val="22"/>
          <w:szCs w:val="22"/>
        </w:rPr>
        <w:t>má</w:t>
      </w:r>
      <w:r w:rsidRPr="007E2682">
        <w:rPr>
          <w:sz w:val="22"/>
          <w:szCs w:val="22"/>
        </w:rPr>
        <w:t xml:space="preserve"> přednost ujednání obsažené v příloze s nižším číslem.</w:t>
      </w:r>
    </w:p>
    <w:p w:rsidR="0004767E" w:rsidRPr="001D53DF" w:rsidRDefault="0004767E" w:rsidP="0004767E">
      <w:pPr>
        <w:pStyle w:val="Odstavecseseznamem"/>
        <w:numPr>
          <w:ilvl w:val="0"/>
          <w:numId w:val="1"/>
        </w:numPr>
        <w:tabs>
          <w:tab w:val="clear" w:pos="360"/>
          <w:tab w:val="left" w:pos="567"/>
        </w:tabs>
        <w:spacing w:before="100"/>
        <w:ind w:left="567" w:hanging="567"/>
        <w:jc w:val="both"/>
        <w:rPr>
          <w:sz w:val="22"/>
          <w:szCs w:val="22"/>
        </w:rPr>
      </w:pPr>
      <w:r w:rsidRPr="007E2682">
        <w:rPr>
          <w:sz w:val="22"/>
          <w:szCs w:val="22"/>
        </w:rPr>
        <w:lastRenderedPageBreak/>
        <w:t>Dílo má být spolufinancováno z</w:t>
      </w:r>
      <w:r w:rsidR="00796FBA" w:rsidRPr="007E2682">
        <w:rPr>
          <w:sz w:val="22"/>
          <w:szCs w:val="22"/>
        </w:rPr>
        <w:t> </w:t>
      </w:r>
      <w:r w:rsidR="00745945" w:rsidRPr="007E2682">
        <w:rPr>
          <w:sz w:val="22"/>
          <w:szCs w:val="22"/>
        </w:rPr>
        <w:t>dotace</w:t>
      </w:r>
      <w:r w:rsidR="00796FBA" w:rsidRPr="00905A5B">
        <w:rPr>
          <w:sz w:val="22"/>
          <w:szCs w:val="22"/>
        </w:rPr>
        <w:t>poskytnuté Ministerstvem vnitra - generálním ředitelstvím Hasičského záchranného sboru České republiky</w:t>
      </w:r>
      <w:r w:rsidR="00745945" w:rsidRPr="007E2682">
        <w:rPr>
          <w:sz w:val="22"/>
          <w:szCs w:val="22"/>
        </w:rPr>
        <w:t>v rámci dotačního programu „Účelové investiční dotace pro jednotky sboru dobrovolných hasičů obcí“, výzva JSDH_V</w:t>
      </w:r>
      <w:r w:rsidR="00C42DB8">
        <w:rPr>
          <w:sz w:val="22"/>
          <w:szCs w:val="22"/>
        </w:rPr>
        <w:t>2</w:t>
      </w:r>
      <w:r w:rsidR="00745945" w:rsidRPr="007E2682">
        <w:rPr>
          <w:sz w:val="22"/>
          <w:szCs w:val="22"/>
        </w:rPr>
        <w:t>_202</w:t>
      </w:r>
      <w:r w:rsidR="006D2BE9" w:rsidRPr="007E2682">
        <w:rPr>
          <w:sz w:val="22"/>
          <w:szCs w:val="22"/>
        </w:rPr>
        <w:t>1</w:t>
      </w:r>
      <w:r w:rsidR="00850E52" w:rsidRPr="007E2682">
        <w:rPr>
          <w:sz w:val="22"/>
          <w:szCs w:val="22"/>
        </w:rPr>
        <w:t> </w:t>
      </w:r>
      <w:r w:rsidR="00745945" w:rsidRPr="007E2682">
        <w:rPr>
          <w:sz w:val="22"/>
          <w:szCs w:val="22"/>
        </w:rPr>
        <w:t xml:space="preserve">Pořízení </w:t>
      </w:r>
      <w:r w:rsidR="00733D47">
        <w:rPr>
          <w:sz w:val="22"/>
          <w:szCs w:val="22"/>
        </w:rPr>
        <w:t>nového dopravního automobilu</w:t>
      </w:r>
      <w:r w:rsidR="0083762B" w:rsidRPr="00AB2819">
        <w:rPr>
          <w:sz w:val="22"/>
          <w:szCs w:val="22"/>
        </w:rPr>
        <w:t xml:space="preserve">, </w:t>
      </w:r>
      <w:r w:rsidR="0083762B" w:rsidRPr="001D53DF">
        <w:rPr>
          <w:sz w:val="22"/>
          <w:szCs w:val="22"/>
        </w:rPr>
        <w:t>číslo EDS 014D26100 </w:t>
      </w:r>
      <w:r w:rsidR="00BA1768" w:rsidRPr="001D53DF">
        <w:rPr>
          <w:sz w:val="22"/>
          <w:szCs w:val="22"/>
        </w:rPr>
        <w:t>1</w:t>
      </w:r>
      <w:r w:rsidR="00733D47" w:rsidRPr="001D53DF">
        <w:rPr>
          <w:sz w:val="22"/>
          <w:szCs w:val="22"/>
        </w:rPr>
        <w:t>288</w:t>
      </w:r>
      <w:r w:rsidR="00AB2819" w:rsidRPr="001D53DF">
        <w:rPr>
          <w:sz w:val="22"/>
          <w:szCs w:val="22"/>
        </w:rPr>
        <w:t>,</w:t>
      </w:r>
      <w:r w:rsidR="001D53DF" w:rsidRPr="001D53DF">
        <w:rPr>
          <w:sz w:val="22"/>
          <w:szCs w:val="22"/>
        </w:rPr>
        <w:t xml:space="preserve"> </w:t>
      </w:r>
      <w:r w:rsidR="00733D47" w:rsidRPr="001D53DF">
        <w:rPr>
          <w:sz w:val="22"/>
          <w:szCs w:val="22"/>
        </w:rPr>
        <w:t>EDS 014D26100 1294 a EDS 014D26100 1303.</w:t>
      </w:r>
    </w:p>
    <w:p w:rsidR="004B1428" w:rsidRDefault="004B1428" w:rsidP="000B3C6F">
      <w:pPr>
        <w:jc w:val="center"/>
        <w:rPr>
          <w:b/>
          <w:sz w:val="22"/>
          <w:szCs w:val="22"/>
        </w:rPr>
      </w:pPr>
    </w:p>
    <w:p w:rsidR="000B3C6F" w:rsidRPr="007E2682" w:rsidRDefault="000B3C6F" w:rsidP="000B3C6F">
      <w:pPr>
        <w:jc w:val="center"/>
        <w:rPr>
          <w:b/>
          <w:sz w:val="22"/>
          <w:szCs w:val="22"/>
        </w:rPr>
      </w:pPr>
      <w:r w:rsidRPr="007E2682">
        <w:rPr>
          <w:b/>
          <w:sz w:val="22"/>
          <w:szCs w:val="22"/>
        </w:rPr>
        <w:t>II.</w:t>
      </w:r>
    </w:p>
    <w:p w:rsidR="000B3C6F" w:rsidRPr="007E2682" w:rsidRDefault="000B3C6F" w:rsidP="000B3C6F">
      <w:pPr>
        <w:jc w:val="center"/>
        <w:rPr>
          <w:sz w:val="22"/>
          <w:szCs w:val="22"/>
        </w:rPr>
      </w:pPr>
      <w:r w:rsidRPr="007E2682">
        <w:rPr>
          <w:b/>
          <w:sz w:val="22"/>
          <w:szCs w:val="22"/>
        </w:rPr>
        <w:t>K</w:t>
      </w:r>
      <w:r w:rsidR="008441BA" w:rsidRPr="007E2682">
        <w:rPr>
          <w:b/>
          <w:sz w:val="22"/>
          <w:szCs w:val="22"/>
        </w:rPr>
        <w:t xml:space="preserve">upní cena </w:t>
      </w:r>
    </w:p>
    <w:p w:rsidR="00032CAC" w:rsidRDefault="00D17BA6" w:rsidP="00046A6F">
      <w:pPr>
        <w:pStyle w:val="Zkladntext0"/>
        <w:numPr>
          <w:ilvl w:val="0"/>
          <w:numId w:val="8"/>
        </w:numPr>
        <w:tabs>
          <w:tab w:val="left" w:pos="567"/>
          <w:tab w:val="right" w:pos="5670"/>
          <w:tab w:val="left" w:pos="5783"/>
        </w:tabs>
        <w:spacing w:before="100" w:after="20" w:line="240" w:lineRule="auto"/>
        <w:ind w:left="567" w:hanging="567"/>
        <w:jc w:val="left"/>
        <w:rPr>
          <w:sz w:val="22"/>
          <w:szCs w:val="22"/>
        </w:rPr>
      </w:pPr>
      <w:r w:rsidRPr="007E2682">
        <w:rPr>
          <w:sz w:val="22"/>
          <w:szCs w:val="22"/>
        </w:rPr>
        <w:t>Kupní cena</w:t>
      </w:r>
      <w:r w:rsidR="00032CAC">
        <w:rPr>
          <w:sz w:val="22"/>
          <w:szCs w:val="22"/>
        </w:rPr>
        <w:t>č</w:t>
      </w:r>
      <w:r w:rsidR="000B3C6F" w:rsidRPr="007E2682">
        <w:rPr>
          <w:sz w:val="22"/>
          <w:szCs w:val="22"/>
        </w:rPr>
        <w:t>iní:</w:t>
      </w:r>
    </w:p>
    <w:tbl>
      <w:tblPr>
        <w:tblStyle w:val="Mkatabulky"/>
        <w:tblW w:w="8931" w:type="dxa"/>
        <w:tblInd w:w="675" w:type="dxa"/>
        <w:tblLook w:val="04A0"/>
      </w:tblPr>
      <w:tblGrid>
        <w:gridCol w:w="2835"/>
        <w:gridCol w:w="2126"/>
        <w:gridCol w:w="1843"/>
        <w:gridCol w:w="2127"/>
      </w:tblGrid>
      <w:tr w:rsidR="00E6183B" w:rsidRPr="007413B3" w:rsidTr="00AB2819"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:rsidR="00E6183B" w:rsidRPr="007413B3" w:rsidRDefault="00E6183B" w:rsidP="00AB2819">
            <w:pPr>
              <w:pStyle w:val="Zkladntext0"/>
              <w:tabs>
                <w:tab w:val="right" w:pos="5670"/>
                <w:tab w:val="left" w:pos="5783"/>
              </w:tabs>
              <w:spacing w:before="100" w:line="240" w:lineRule="auto"/>
              <w:jc w:val="left"/>
              <w:rPr>
                <w:b/>
                <w:szCs w:val="22"/>
              </w:rPr>
            </w:pPr>
            <w:r w:rsidRPr="007413B3">
              <w:rPr>
                <w:b/>
                <w:sz w:val="22"/>
                <w:szCs w:val="22"/>
              </w:rPr>
              <w:t xml:space="preserve">DA </w:t>
            </w:r>
          </w:p>
        </w:tc>
        <w:tc>
          <w:tcPr>
            <w:tcW w:w="2126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E6183B" w:rsidRPr="00E6183B" w:rsidRDefault="00E6183B" w:rsidP="00971DF8">
            <w:pPr>
              <w:pStyle w:val="Zkladntext0"/>
              <w:tabs>
                <w:tab w:val="right" w:pos="5670"/>
                <w:tab w:val="left" w:pos="5783"/>
              </w:tabs>
              <w:spacing w:before="100" w:line="240" w:lineRule="auto"/>
              <w:jc w:val="left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Kupní cena bez DPH </w:t>
            </w:r>
            <w:r w:rsidRPr="0048386B">
              <w:rPr>
                <w:sz w:val="22"/>
                <w:szCs w:val="22"/>
              </w:rPr>
              <w:t>(v Kč)</w:t>
            </w:r>
          </w:p>
        </w:tc>
        <w:tc>
          <w:tcPr>
            <w:tcW w:w="1843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E6183B" w:rsidRPr="007413B3" w:rsidRDefault="00E6183B" w:rsidP="00AB2819">
            <w:pPr>
              <w:pStyle w:val="Zkladntext0"/>
              <w:tabs>
                <w:tab w:val="right" w:pos="5670"/>
                <w:tab w:val="left" w:pos="5783"/>
              </w:tabs>
              <w:spacing w:before="100" w:line="240" w:lineRule="auto"/>
              <w:jc w:val="left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DPH 21 % </w:t>
            </w:r>
            <w:r w:rsidRPr="0048386B">
              <w:rPr>
                <w:sz w:val="22"/>
                <w:szCs w:val="22"/>
              </w:rPr>
              <w:t>(v Kč)</w:t>
            </w:r>
          </w:p>
        </w:tc>
        <w:tc>
          <w:tcPr>
            <w:tcW w:w="2127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E6183B" w:rsidRPr="007413B3" w:rsidRDefault="00E6183B" w:rsidP="00971DF8">
            <w:pPr>
              <w:pStyle w:val="Zkladntext0"/>
              <w:tabs>
                <w:tab w:val="right" w:pos="5670"/>
                <w:tab w:val="left" w:pos="5783"/>
              </w:tabs>
              <w:spacing w:before="100" w:line="240" w:lineRule="auto"/>
              <w:jc w:val="left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Kupní cena včetně DPH </w:t>
            </w:r>
            <w:r w:rsidRPr="0048386B">
              <w:rPr>
                <w:sz w:val="22"/>
                <w:szCs w:val="22"/>
              </w:rPr>
              <w:t>(v Kč)</w:t>
            </w:r>
          </w:p>
        </w:tc>
      </w:tr>
      <w:tr w:rsidR="00E6183B" w:rsidTr="00AB2819">
        <w:tc>
          <w:tcPr>
            <w:tcW w:w="2835" w:type="dxa"/>
            <w:tcBorders>
              <w:top w:val="double" w:sz="4" w:space="0" w:color="auto"/>
              <w:left w:val="single" w:sz="8" w:space="0" w:color="auto"/>
            </w:tcBorders>
            <w:vAlign w:val="center"/>
          </w:tcPr>
          <w:p w:rsidR="00E6183B" w:rsidRDefault="00AB2819" w:rsidP="00AB2819">
            <w:pPr>
              <w:pStyle w:val="Zkladntext0"/>
              <w:tabs>
                <w:tab w:val="right" w:pos="5670"/>
                <w:tab w:val="left" w:pos="5783"/>
              </w:tabs>
              <w:spacing w:before="100" w:line="240" w:lineRule="auto"/>
              <w:jc w:val="left"/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dle </w:t>
            </w:r>
            <w:r w:rsidR="00E6183B">
              <w:rPr>
                <w:sz w:val="22"/>
                <w:szCs w:val="22"/>
              </w:rPr>
              <w:t xml:space="preserve">bodu </w:t>
            </w:r>
            <w:proofErr w:type="gramStart"/>
            <w:r w:rsidR="00E6183B">
              <w:rPr>
                <w:sz w:val="22"/>
                <w:szCs w:val="22"/>
              </w:rPr>
              <w:t>1.</w:t>
            </w:r>
            <w:r w:rsidR="00C768D7">
              <w:rPr>
                <w:sz w:val="22"/>
                <w:szCs w:val="22"/>
              </w:rPr>
              <w:t>3</w:t>
            </w:r>
            <w:r w:rsidR="00E6183B">
              <w:rPr>
                <w:sz w:val="22"/>
                <w:szCs w:val="22"/>
              </w:rPr>
              <w:t>. písm.</w:t>
            </w:r>
            <w:proofErr w:type="gramEnd"/>
            <w:r w:rsidR="00E6183B">
              <w:rPr>
                <w:sz w:val="22"/>
                <w:szCs w:val="22"/>
              </w:rPr>
              <w:t xml:space="preserve"> a) bod i.</w:t>
            </w:r>
          </w:p>
        </w:tc>
        <w:tc>
          <w:tcPr>
            <w:tcW w:w="2126" w:type="dxa"/>
            <w:tcBorders>
              <w:top w:val="double" w:sz="4" w:space="0" w:color="auto"/>
            </w:tcBorders>
            <w:shd w:val="clear" w:color="auto" w:fill="FFFF00"/>
            <w:vAlign w:val="center"/>
          </w:tcPr>
          <w:p w:rsidR="00E6183B" w:rsidRPr="00CB4C66" w:rsidRDefault="00E6183B" w:rsidP="0048386B">
            <w:pPr>
              <w:pStyle w:val="Zkladntext0"/>
              <w:tabs>
                <w:tab w:val="right" w:pos="5670"/>
                <w:tab w:val="left" w:pos="5783"/>
              </w:tabs>
              <w:spacing w:before="100" w:line="240" w:lineRule="auto"/>
              <w:jc w:val="left"/>
              <w:rPr>
                <w:szCs w:val="22"/>
                <w:highlight w:val="yellow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  <w:shd w:val="clear" w:color="auto" w:fill="FFFF00"/>
            <w:vAlign w:val="center"/>
          </w:tcPr>
          <w:p w:rsidR="00E6183B" w:rsidRPr="00CB4C66" w:rsidRDefault="00E6183B" w:rsidP="0048386B">
            <w:pPr>
              <w:pStyle w:val="Zkladntext0"/>
              <w:tabs>
                <w:tab w:val="right" w:pos="5670"/>
                <w:tab w:val="left" w:pos="5783"/>
              </w:tabs>
              <w:spacing w:before="100" w:line="240" w:lineRule="auto"/>
              <w:jc w:val="left"/>
              <w:rPr>
                <w:szCs w:val="22"/>
                <w:highlight w:val="yellow"/>
              </w:rPr>
            </w:pPr>
          </w:p>
        </w:tc>
        <w:tc>
          <w:tcPr>
            <w:tcW w:w="2127" w:type="dxa"/>
            <w:tcBorders>
              <w:top w:val="doub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E6183B" w:rsidRPr="00CB4C66" w:rsidRDefault="00E6183B" w:rsidP="0048386B">
            <w:pPr>
              <w:pStyle w:val="Zkladntext0"/>
              <w:tabs>
                <w:tab w:val="right" w:pos="5670"/>
                <w:tab w:val="left" w:pos="5783"/>
              </w:tabs>
              <w:spacing w:before="100" w:line="240" w:lineRule="auto"/>
              <w:jc w:val="left"/>
              <w:rPr>
                <w:szCs w:val="22"/>
                <w:highlight w:val="yellow"/>
              </w:rPr>
            </w:pPr>
          </w:p>
        </w:tc>
      </w:tr>
      <w:tr w:rsidR="00E6183B" w:rsidTr="00AB2819">
        <w:tc>
          <w:tcPr>
            <w:tcW w:w="2835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E6183B" w:rsidRDefault="00AB2819" w:rsidP="00AB2819">
            <w:pPr>
              <w:pStyle w:val="Zkladntext0"/>
              <w:tabs>
                <w:tab w:val="right" w:pos="5670"/>
                <w:tab w:val="left" w:pos="5783"/>
              </w:tabs>
              <w:spacing w:before="100" w:line="240" w:lineRule="auto"/>
              <w:jc w:val="left"/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dle </w:t>
            </w:r>
            <w:r w:rsidR="00971DF8">
              <w:rPr>
                <w:sz w:val="22"/>
                <w:szCs w:val="22"/>
              </w:rPr>
              <w:t xml:space="preserve">bodu </w:t>
            </w:r>
            <w:proofErr w:type="gramStart"/>
            <w:r w:rsidR="00971DF8">
              <w:rPr>
                <w:sz w:val="22"/>
                <w:szCs w:val="22"/>
              </w:rPr>
              <w:t>1.</w:t>
            </w:r>
            <w:r w:rsidR="00C768D7">
              <w:rPr>
                <w:sz w:val="22"/>
                <w:szCs w:val="22"/>
              </w:rPr>
              <w:t>3</w:t>
            </w:r>
            <w:r w:rsidR="00971DF8">
              <w:rPr>
                <w:sz w:val="22"/>
                <w:szCs w:val="22"/>
              </w:rPr>
              <w:t>. písm.</w:t>
            </w:r>
            <w:proofErr w:type="gramEnd"/>
            <w:r w:rsidR="00971DF8">
              <w:rPr>
                <w:sz w:val="22"/>
                <w:szCs w:val="22"/>
              </w:rPr>
              <w:t xml:space="preserve"> a) bod </w:t>
            </w:r>
            <w:proofErr w:type="spellStart"/>
            <w:r w:rsidR="00971DF8">
              <w:rPr>
                <w:sz w:val="22"/>
                <w:szCs w:val="22"/>
              </w:rPr>
              <w:t>ii</w:t>
            </w:r>
            <w:proofErr w:type="spellEnd"/>
            <w:r w:rsidR="00971DF8"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E6183B" w:rsidRPr="00CB4C66" w:rsidRDefault="00E6183B" w:rsidP="0048386B">
            <w:pPr>
              <w:pStyle w:val="Zkladntext0"/>
              <w:tabs>
                <w:tab w:val="right" w:pos="5670"/>
                <w:tab w:val="left" w:pos="5783"/>
              </w:tabs>
              <w:spacing w:before="100" w:line="240" w:lineRule="auto"/>
              <w:jc w:val="left"/>
              <w:rPr>
                <w:szCs w:val="22"/>
                <w:highlight w:val="yellow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E6183B" w:rsidRPr="00CB4C66" w:rsidRDefault="00E6183B" w:rsidP="0048386B">
            <w:pPr>
              <w:pStyle w:val="Zkladntext0"/>
              <w:tabs>
                <w:tab w:val="right" w:pos="5670"/>
                <w:tab w:val="left" w:pos="5783"/>
              </w:tabs>
              <w:spacing w:before="100" w:line="240" w:lineRule="auto"/>
              <w:jc w:val="left"/>
              <w:rPr>
                <w:szCs w:val="22"/>
                <w:highlight w:val="yellow"/>
              </w:rPr>
            </w:pPr>
          </w:p>
        </w:tc>
        <w:tc>
          <w:tcPr>
            <w:tcW w:w="2127" w:type="dxa"/>
            <w:tcBorders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E6183B" w:rsidRPr="00CB4C66" w:rsidRDefault="00E6183B" w:rsidP="0048386B">
            <w:pPr>
              <w:pStyle w:val="Zkladntext0"/>
              <w:tabs>
                <w:tab w:val="right" w:pos="5670"/>
                <w:tab w:val="left" w:pos="5783"/>
              </w:tabs>
              <w:spacing w:before="100" w:line="240" w:lineRule="auto"/>
              <w:jc w:val="left"/>
              <w:rPr>
                <w:szCs w:val="22"/>
                <w:highlight w:val="yellow"/>
              </w:rPr>
            </w:pPr>
          </w:p>
        </w:tc>
      </w:tr>
      <w:tr w:rsidR="00E6183B" w:rsidTr="00AB2819">
        <w:tc>
          <w:tcPr>
            <w:tcW w:w="283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E6183B" w:rsidRDefault="00AB2819" w:rsidP="00AB2819">
            <w:pPr>
              <w:pStyle w:val="Zkladntext0"/>
              <w:tabs>
                <w:tab w:val="right" w:pos="5670"/>
                <w:tab w:val="left" w:pos="5783"/>
              </w:tabs>
              <w:spacing w:before="100" w:line="240" w:lineRule="auto"/>
              <w:jc w:val="left"/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dle </w:t>
            </w:r>
            <w:r w:rsidR="00971DF8">
              <w:rPr>
                <w:sz w:val="22"/>
                <w:szCs w:val="22"/>
              </w:rPr>
              <w:t xml:space="preserve">bodu </w:t>
            </w:r>
            <w:proofErr w:type="gramStart"/>
            <w:r w:rsidR="00971DF8">
              <w:rPr>
                <w:sz w:val="22"/>
                <w:szCs w:val="22"/>
              </w:rPr>
              <w:t>1.</w:t>
            </w:r>
            <w:r w:rsidR="00C768D7">
              <w:rPr>
                <w:sz w:val="22"/>
                <w:szCs w:val="22"/>
              </w:rPr>
              <w:t>3</w:t>
            </w:r>
            <w:r w:rsidR="00971DF8">
              <w:rPr>
                <w:sz w:val="22"/>
                <w:szCs w:val="22"/>
              </w:rPr>
              <w:t>. písm.</w:t>
            </w:r>
            <w:proofErr w:type="gramEnd"/>
            <w:r w:rsidR="00971DF8">
              <w:rPr>
                <w:sz w:val="22"/>
                <w:szCs w:val="22"/>
              </w:rPr>
              <w:t xml:space="preserve"> a) bod </w:t>
            </w:r>
            <w:proofErr w:type="spellStart"/>
            <w:r w:rsidR="00971DF8">
              <w:rPr>
                <w:sz w:val="22"/>
                <w:szCs w:val="22"/>
              </w:rPr>
              <w:t>iii</w:t>
            </w:r>
            <w:proofErr w:type="spellEnd"/>
            <w:r w:rsidR="00971DF8"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bottom w:val="single" w:sz="8" w:space="0" w:color="auto"/>
            </w:tcBorders>
            <w:shd w:val="clear" w:color="auto" w:fill="FFFF00"/>
            <w:vAlign w:val="center"/>
          </w:tcPr>
          <w:p w:rsidR="00E6183B" w:rsidRPr="00CB4C66" w:rsidRDefault="00E6183B" w:rsidP="0048386B">
            <w:pPr>
              <w:pStyle w:val="Zkladntext0"/>
              <w:tabs>
                <w:tab w:val="right" w:pos="5670"/>
                <w:tab w:val="left" w:pos="5783"/>
              </w:tabs>
              <w:spacing w:before="100" w:line="240" w:lineRule="auto"/>
              <w:jc w:val="left"/>
              <w:rPr>
                <w:szCs w:val="22"/>
                <w:highlight w:val="yellow"/>
              </w:rPr>
            </w:pP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FFFF00"/>
            <w:vAlign w:val="center"/>
          </w:tcPr>
          <w:p w:rsidR="00E6183B" w:rsidRPr="00CB4C66" w:rsidRDefault="00E6183B" w:rsidP="0048386B">
            <w:pPr>
              <w:pStyle w:val="Zkladntext0"/>
              <w:tabs>
                <w:tab w:val="right" w:pos="5670"/>
                <w:tab w:val="left" w:pos="5783"/>
              </w:tabs>
              <w:spacing w:before="100" w:line="240" w:lineRule="auto"/>
              <w:jc w:val="left"/>
              <w:rPr>
                <w:szCs w:val="22"/>
                <w:highlight w:val="yellow"/>
              </w:rPr>
            </w:pPr>
          </w:p>
        </w:tc>
        <w:tc>
          <w:tcPr>
            <w:tcW w:w="212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E6183B" w:rsidRPr="00CB4C66" w:rsidRDefault="00E6183B" w:rsidP="0048386B">
            <w:pPr>
              <w:pStyle w:val="Zkladntext0"/>
              <w:tabs>
                <w:tab w:val="right" w:pos="5670"/>
                <w:tab w:val="left" w:pos="5783"/>
              </w:tabs>
              <w:spacing w:before="100" w:line="240" w:lineRule="auto"/>
              <w:jc w:val="left"/>
              <w:rPr>
                <w:szCs w:val="22"/>
                <w:highlight w:val="yellow"/>
              </w:rPr>
            </w:pPr>
          </w:p>
        </w:tc>
      </w:tr>
      <w:tr w:rsidR="00E6183B" w:rsidTr="00AB2819"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6183B" w:rsidRPr="007413B3" w:rsidRDefault="00E6183B" w:rsidP="0048386B">
            <w:pPr>
              <w:pStyle w:val="Zkladntext0"/>
              <w:tabs>
                <w:tab w:val="right" w:pos="5670"/>
                <w:tab w:val="left" w:pos="5783"/>
              </w:tabs>
              <w:spacing w:before="100" w:line="240" w:lineRule="auto"/>
              <w:jc w:val="left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Celkem</w:t>
            </w: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  <w:vAlign w:val="center"/>
          </w:tcPr>
          <w:p w:rsidR="00E6183B" w:rsidRPr="00CB4C66" w:rsidRDefault="00E6183B" w:rsidP="0048386B">
            <w:pPr>
              <w:pStyle w:val="Zkladntext0"/>
              <w:tabs>
                <w:tab w:val="right" w:pos="5670"/>
                <w:tab w:val="left" w:pos="5783"/>
              </w:tabs>
              <w:spacing w:before="100" w:line="240" w:lineRule="auto"/>
              <w:jc w:val="left"/>
              <w:rPr>
                <w:szCs w:val="22"/>
                <w:highlight w:val="yellow"/>
              </w:rPr>
            </w:pP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  <w:vAlign w:val="center"/>
          </w:tcPr>
          <w:p w:rsidR="00E6183B" w:rsidRPr="00CB4C66" w:rsidRDefault="00E6183B" w:rsidP="0048386B">
            <w:pPr>
              <w:pStyle w:val="Zkladntext0"/>
              <w:tabs>
                <w:tab w:val="right" w:pos="5670"/>
                <w:tab w:val="left" w:pos="5783"/>
              </w:tabs>
              <w:spacing w:before="100" w:line="240" w:lineRule="auto"/>
              <w:jc w:val="left"/>
              <w:rPr>
                <w:szCs w:val="22"/>
                <w:highlight w:val="yellow"/>
              </w:rPr>
            </w:pPr>
          </w:p>
        </w:tc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E6183B" w:rsidRPr="00CB4C66" w:rsidRDefault="00E6183B" w:rsidP="0048386B">
            <w:pPr>
              <w:pStyle w:val="Zkladntext0"/>
              <w:tabs>
                <w:tab w:val="right" w:pos="5670"/>
                <w:tab w:val="left" w:pos="5783"/>
              </w:tabs>
              <w:spacing w:before="100" w:line="240" w:lineRule="auto"/>
              <w:jc w:val="left"/>
              <w:rPr>
                <w:szCs w:val="22"/>
                <w:highlight w:val="yellow"/>
              </w:rPr>
            </w:pPr>
          </w:p>
        </w:tc>
      </w:tr>
    </w:tbl>
    <w:p w:rsidR="000B3C6F" w:rsidRPr="007E2682" w:rsidRDefault="009F3BBB" w:rsidP="00046A6F">
      <w:pPr>
        <w:pStyle w:val="Zkladntext0"/>
        <w:numPr>
          <w:ilvl w:val="0"/>
          <w:numId w:val="8"/>
        </w:numPr>
        <w:tabs>
          <w:tab w:val="left" w:pos="567"/>
          <w:tab w:val="right" w:pos="7371"/>
        </w:tabs>
        <w:spacing w:before="120" w:line="240" w:lineRule="auto"/>
        <w:ind w:left="567" w:hanging="567"/>
        <w:jc w:val="both"/>
        <w:rPr>
          <w:sz w:val="22"/>
          <w:szCs w:val="22"/>
        </w:rPr>
      </w:pPr>
      <w:r w:rsidRPr="007E2682">
        <w:rPr>
          <w:sz w:val="22"/>
          <w:szCs w:val="22"/>
        </w:rPr>
        <w:t xml:space="preserve">Celková kupní </w:t>
      </w:r>
      <w:r w:rsidR="000B3C6F" w:rsidRPr="007E2682">
        <w:rPr>
          <w:sz w:val="22"/>
          <w:szCs w:val="22"/>
        </w:rPr>
        <w:t xml:space="preserve">cena je cena nejvýše přípustná a nepřekročitelná. </w:t>
      </w:r>
      <w:r w:rsidR="00EF3E5E">
        <w:rPr>
          <w:sz w:val="22"/>
          <w:szCs w:val="22"/>
        </w:rPr>
        <w:t xml:space="preserve">Celkovou kupní cenu je možné změnit pouze v případě změny sazby DPH oproti sazbě platné ke dni uzavření této smlouvy. O změně </w:t>
      </w:r>
      <w:r w:rsidR="00CB4C66">
        <w:rPr>
          <w:sz w:val="22"/>
          <w:szCs w:val="22"/>
        </w:rPr>
        <w:t>c</w:t>
      </w:r>
      <w:r w:rsidR="00EF3E5E">
        <w:rPr>
          <w:sz w:val="22"/>
          <w:szCs w:val="22"/>
        </w:rPr>
        <w:t>elkové kupní ceny uzavřou strany dodatek k této smlouvě.</w:t>
      </w:r>
    </w:p>
    <w:p w:rsidR="00364A05" w:rsidRPr="001D53DF" w:rsidRDefault="00364A05" w:rsidP="00046A6F">
      <w:pPr>
        <w:pStyle w:val="Zkladntext0"/>
        <w:numPr>
          <w:ilvl w:val="0"/>
          <w:numId w:val="8"/>
        </w:numPr>
        <w:tabs>
          <w:tab w:val="left" w:pos="567"/>
          <w:tab w:val="right" w:pos="7371"/>
        </w:tabs>
        <w:spacing w:before="100" w:line="240" w:lineRule="auto"/>
        <w:ind w:left="567" w:hanging="567"/>
        <w:jc w:val="both"/>
        <w:rPr>
          <w:sz w:val="22"/>
          <w:szCs w:val="22"/>
        </w:rPr>
      </w:pPr>
      <w:r w:rsidRPr="007E2682">
        <w:rPr>
          <w:sz w:val="22"/>
          <w:szCs w:val="22"/>
        </w:rPr>
        <w:t xml:space="preserve">Celková kupní cena zahrnuje veškeré náklady prodávajícího související s dodáním </w:t>
      </w:r>
      <w:r w:rsidR="00407102">
        <w:rPr>
          <w:sz w:val="22"/>
          <w:szCs w:val="22"/>
        </w:rPr>
        <w:t>DA</w:t>
      </w:r>
      <w:r w:rsidR="00E56D15">
        <w:rPr>
          <w:sz w:val="22"/>
          <w:szCs w:val="22"/>
        </w:rPr>
        <w:t xml:space="preserve"> a provedením garančních prohlídek (viz bod </w:t>
      </w:r>
      <w:proofErr w:type="gramStart"/>
      <w:r w:rsidR="00E56D15" w:rsidRPr="001D53DF">
        <w:rPr>
          <w:sz w:val="22"/>
          <w:szCs w:val="22"/>
        </w:rPr>
        <w:t>6.6. této</w:t>
      </w:r>
      <w:proofErr w:type="gramEnd"/>
      <w:r w:rsidR="00E56D15" w:rsidRPr="001D53DF">
        <w:rPr>
          <w:sz w:val="22"/>
          <w:szCs w:val="22"/>
        </w:rPr>
        <w:t xml:space="preserve"> smlouvy)</w:t>
      </w:r>
      <w:r w:rsidRPr="001D53DF">
        <w:rPr>
          <w:sz w:val="22"/>
          <w:szCs w:val="22"/>
        </w:rPr>
        <w:t>.</w:t>
      </w:r>
    </w:p>
    <w:p w:rsidR="00F53A2B" w:rsidRPr="001D53DF" w:rsidRDefault="00F53A2B" w:rsidP="000B3C6F">
      <w:pPr>
        <w:jc w:val="center"/>
        <w:rPr>
          <w:b/>
          <w:sz w:val="22"/>
          <w:szCs w:val="22"/>
        </w:rPr>
      </w:pPr>
    </w:p>
    <w:p w:rsidR="000B3C6F" w:rsidRPr="001D53DF" w:rsidRDefault="000B3C6F" w:rsidP="000B3C6F">
      <w:pPr>
        <w:jc w:val="center"/>
        <w:rPr>
          <w:b/>
          <w:sz w:val="22"/>
          <w:szCs w:val="22"/>
        </w:rPr>
      </w:pPr>
      <w:r w:rsidRPr="001D53DF">
        <w:rPr>
          <w:b/>
          <w:sz w:val="22"/>
          <w:szCs w:val="22"/>
        </w:rPr>
        <w:t>I</w:t>
      </w:r>
      <w:r w:rsidR="008441BA" w:rsidRPr="001D53DF">
        <w:rPr>
          <w:b/>
          <w:sz w:val="22"/>
          <w:szCs w:val="22"/>
        </w:rPr>
        <w:t>II</w:t>
      </w:r>
      <w:r w:rsidRPr="001D53DF">
        <w:rPr>
          <w:b/>
          <w:sz w:val="22"/>
          <w:szCs w:val="22"/>
        </w:rPr>
        <w:t>.</w:t>
      </w:r>
    </w:p>
    <w:p w:rsidR="008441BA" w:rsidRPr="001D53DF" w:rsidRDefault="008441BA" w:rsidP="000B3C6F">
      <w:pPr>
        <w:jc w:val="center"/>
        <w:rPr>
          <w:b/>
          <w:sz w:val="22"/>
          <w:szCs w:val="22"/>
        </w:rPr>
      </w:pPr>
      <w:r w:rsidRPr="001D53DF">
        <w:rPr>
          <w:b/>
          <w:sz w:val="22"/>
          <w:szCs w:val="22"/>
        </w:rPr>
        <w:t>Doba plnění</w:t>
      </w:r>
    </w:p>
    <w:p w:rsidR="000B3C6F" w:rsidRPr="001D53DF" w:rsidRDefault="00407102" w:rsidP="00046A6F">
      <w:pPr>
        <w:pStyle w:val="Zkladntext0"/>
        <w:numPr>
          <w:ilvl w:val="0"/>
          <w:numId w:val="9"/>
        </w:numPr>
        <w:tabs>
          <w:tab w:val="left" w:pos="567"/>
        </w:tabs>
        <w:spacing w:before="100" w:line="240" w:lineRule="auto"/>
        <w:ind w:left="567" w:hanging="567"/>
        <w:jc w:val="both"/>
        <w:rPr>
          <w:sz w:val="22"/>
          <w:szCs w:val="22"/>
        </w:rPr>
      </w:pPr>
      <w:r w:rsidRPr="001D53DF">
        <w:rPr>
          <w:sz w:val="22"/>
          <w:szCs w:val="22"/>
        </w:rPr>
        <w:t>DA</w:t>
      </w:r>
      <w:r w:rsidR="00DF47E7" w:rsidRPr="001D53DF">
        <w:rPr>
          <w:sz w:val="22"/>
          <w:szCs w:val="22"/>
        </w:rPr>
        <w:t xml:space="preserve"> budou</w:t>
      </w:r>
      <w:r w:rsidR="000B3C6F" w:rsidRPr="001D53DF">
        <w:rPr>
          <w:sz w:val="22"/>
          <w:szCs w:val="22"/>
        </w:rPr>
        <w:t xml:space="preserve"> dodán</w:t>
      </w:r>
      <w:r w:rsidR="00DF47E7" w:rsidRPr="001D53DF">
        <w:rPr>
          <w:sz w:val="22"/>
          <w:szCs w:val="22"/>
        </w:rPr>
        <w:t>y</w:t>
      </w:r>
      <w:r w:rsidR="000B3C6F" w:rsidRPr="001D53DF">
        <w:rPr>
          <w:sz w:val="22"/>
          <w:szCs w:val="22"/>
        </w:rPr>
        <w:t xml:space="preserve"> nejpozději </w:t>
      </w:r>
      <w:r w:rsidR="00812C6F" w:rsidRPr="001D53DF">
        <w:rPr>
          <w:b/>
          <w:sz w:val="22"/>
          <w:szCs w:val="22"/>
        </w:rPr>
        <w:t xml:space="preserve">do </w:t>
      </w:r>
      <w:r w:rsidR="00393473">
        <w:rPr>
          <w:b/>
          <w:sz w:val="22"/>
          <w:szCs w:val="22"/>
        </w:rPr>
        <w:t>9</w:t>
      </w:r>
      <w:r w:rsidR="00393473" w:rsidRPr="001D53DF">
        <w:rPr>
          <w:b/>
          <w:sz w:val="22"/>
          <w:szCs w:val="22"/>
        </w:rPr>
        <w:t xml:space="preserve"> </w:t>
      </w:r>
      <w:r w:rsidR="0020517D" w:rsidRPr="001D53DF">
        <w:rPr>
          <w:b/>
          <w:sz w:val="22"/>
          <w:szCs w:val="22"/>
        </w:rPr>
        <w:t xml:space="preserve">měsíců od </w:t>
      </w:r>
      <w:r w:rsidR="00B43A43" w:rsidRPr="001D53DF">
        <w:rPr>
          <w:b/>
          <w:sz w:val="22"/>
          <w:szCs w:val="22"/>
        </w:rPr>
        <w:t>doručení oznámení kupujícího</w:t>
      </w:r>
      <w:ins w:id="0" w:author="admin" w:date="2021-07-21T14:15:00Z">
        <w:r w:rsidR="007C0809">
          <w:rPr>
            <w:b/>
            <w:sz w:val="22"/>
            <w:szCs w:val="22"/>
          </w:rPr>
          <w:t xml:space="preserve"> </w:t>
        </w:r>
      </w:ins>
      <w:r w:rsidR="00972939" w:rsidRPr="001D53DF">
        <w:rPr>
          <w:sz w:val="22"/>
          <w:szCs w:val="22"/>
        </w:rPr>
        <w:t xml:space="preserve">dle bodu </w:t>
      </w:r>
      <w:proofErr w:type="gramStart"/>
      <w:r w:rsidR="00972939" w:rsidRPr="001D53DF">
        <w:rPr>
          <w:sz w:val="22"/>
          <w:szCs w:val="22"/>
        </w:rPr>
        <w:t>10</w:t>
      </w:r>
      <w:r w:rsidR="001131C5" w:rsidRPr="001D53DF">
        <w:rPr>
          <w:sz w:val="22"/>
          <w:szCs w:val="22"/>
        </w:rPr>
        <w:t>.</w:t>
      </w:r>
      <w:r w:rsidR="00C13E9F" w:rsidRPr="001D53DF">
        <w:rPr>
          <w:sz w:val="22"/>
          <w:szCs w:val="22"/>
        </w:rPr>
        <w:t>3</w:t>
      </w:r>
      <w:r w:rsidR="00972939" w:rsidRPr="001D53DF">
        <w:rPr>
          <w:sz w:val="22"/>
          <w:szCs w:val="22"/>
        </w:rPr>
        <w:t>. této</w:t>
      </w:r>
      <w:proofErr w:type="gramEnd"/>
      <w:r w:rsidR="00972939" w:rsidRPr="001D53DF">
        <w:rPr>
          <w:sz w:val="22"/>
          <w:szCs w:val="22"/>
        </w:rPr>
        <w:t xml:space="preserve"> smlouvy.</w:t>
      </w:r>
    </w:p>
    <w:p w:rsidR="00F80A18" w:rsidRPr="001D53DF" w:rsidRDefault="00F80A18" w:rsidP="00577F59">
      <w:pPr>
        <w:pStyle w:val="Zkladntext0"/>
        <w:numPr>
          <w:ilvl w:val="0"/>
          <w:numId w:val="9"/>
        </w:numPr>
        <w:tabs>
          <w:tab w:val="left" w:pos="567"/>
        </w:tabs>
        <w:spacing w:before="100" w:line="240" w:lineRule="auto"/>
        <w:ind w:left="567" w:hanging="567"/>
        <w:jc w:val="both"/>
        <w:rPr>
          <w:sz w:val="22"/>
          <w:szCs w:val="22"/>
        </w:rPr>
      </w:pPr>
      <w:r w:rsidRPr="001D53DF">
        <w:rPr>
          <w:sz w:val="22"/>
          <w:szCs w:val="22"/>
        </w:rPr>
        <w:t>Prodávající se zavazuje, že v průběhu výroby</w:t>
      </w:r>
      <w:r w:rsidR="00E95FD9" w:rsidRPr="001D53DF">
        <w:rPr>
          <w:sz w:val="22"/>
          <w:szCs w:val="22"/>
        </w:rPr>
        <w:t xml:space="preserve"> všech 3 </w:t>
      </w:r>
      <w:proofErr w:type="gramStart"/>
      <w:r w:rsidR="00E95FD9" w:rsidRPr="001D53DF">
        <w:rPr>
          <w:sz w:val="22"/>
          <w:szCs w:val="22"/>
        </w:rPr>
        <w:t>DA</w:t>
      </w:r>
      <w:r w:rsidRPr="001D53DF">
        <w:rPr>
          <w:sz w:val="22"/>
          <w:szCs w:val="22"/>
        </w:rPr>
        <w:t xml:space="preserve"> umožní</w:t>
      </w:r>
      <w:proofErr w:type="gramEnd"/>
      <w:r w:rsidRPr="001D53DF">
        <w:rPr>
          <w:sz w:val="22"/>
          <w:szCs w:val="22"/>
        </w:rPr>
        <w:t xml:space="preserve"> kupujícímu na jeho žádost provedení </w:t>
      </w:r>
      <w:r w:rsidR="00E95FD9" w:rsidRPr="001D53DF">
        <w:rPr>
          <w:sz w:val="22"/>
          <w:szCs w:val="22"/>
        </w:rPr>
        <w:t>jedné</w:t>
      </w:r>
      <w:r w:rsidRPr="001D53DF">
        <w:rPr>
          <w:sz w:val="22"/>
          <w:szCs w:val="22"/>
        </w:rPr>
        <w:t xml:space="preserve"> kontrolní prohlídk</w:t>
      </w:r>
      <w:r w:rsidR="00E95FD9" w:rsidRPr="001D53DF">
        <w:rPr>
          <w:sz w:val="22"/>
          <w:szCs w:val="22"/>
        </w:rPr>
        <w:t xml:space="preserve">y každého DA </w:t>
      </w:r>
      <w:r w:rsidRPr="001D53DF">
        <w:rPr>
          <w:sz w:val="22"/>
          <w:szCs w:val="22"/>
        </w:rPr>
        <w:t>ve výrobním závodě. Termín prohlídek strany dohodnou způsobem dle článku VIII. této smlouvy. V případěporušení této povinnosti</w:t>
      </w:r>
      <w:r w:rsidR="00E95FD9" w:rsidRPr="001D53DF">
        <w:rPr>
          <w:sz w:val="22"/>
          <w:szCs w:val="22"/>
        </w:rPr>
        <w:t xml:space="preserve"> prodávajícím</w:t>
      </w:r>
      <w:r w:rsidRPr="001D53DF">
        <w:rPr>
          <w:sz w:val="22"/>
          <w:szCs w:val="22"/>
        </w:rPr>
        <w:t xml:space="preserve"> je kupující oprávněn od této smlouvy odstoupit.</w:t>
      </w:r>
    </w:p>
    <w:p w:rsidR="00DF47E7" w:rsidRPr="001D53DF" w:rsidRDefault="00DF47E7" w:rsidP="00046A6F">
      <w:pPr>
        <w:pStyle w:val="Zkladntext0"/>
        <w:numPr>
          <w:ilvl w:val="0"/>
          <w:numId w:val="9"/>
        </w:numPr>
        <w:tabs>
          <w:tab w:val="left" w:pos="567"/>
        </w:tabs>
        <w:spacing w:before="100" w:line="240" w:lineRule="auto"/>
        <w:ind w:left="567" w:hanging="567"/>
        <w:jc w:val="both"/>
        <w:rPr>
          <w:sz w:val="22"/>
          <w:szCs w:val="22"/>
        </w:rPr>
      </w:pPr>
      <w:r w:rsidRPr="001D53DF">
        <w:rPr>
          <w:sz w:val="22"/>
          <w:szCs w:val="22"/>
        </w:rPr>
        <w:t xml:space="preserve">Kupující nepřipouští dílčí dodávky DA, všechny tři </w:t>
      </w:r>
      <w:proofErr w:type="gramStart"/>
      <w:r w:rsidRPr="001D53DF">
        <w:rPr>
          <w:sz w:val="22"/>
          <w:szCs w:val="22"/>
        </w:rPr>
        <w:t>DA</w:t>
      </w:r>
      <w:proofErr w:type="gramEnd"/>
      <w:r w:rsidRPr="001D53DF">
        <w:rPr>
          <w:sz w:val="22"/>
          <w:szCs w:val="22"/>
        </w:rPr>
        <w:t xml:space="preserve"> musí být </w:t>
      </w:r>
      <w:proofErr w:type="gramStart"/>
      <w:r w:rsidRPr="001D53DF">
        <w:rPr>
          <w:sz w:val="22"/>
          <w:szCs w:val="22"/>
        </w:rPr>
        <w:t>dodány</w:t>
      </w:r>
      <w:proofErr w:type="gramEnd"/>
      <w:r w:rsidRPr="001D53DF">
        <w:rPr>
          <w:sz w:val="22"/>
          <w:szCs w:val="22"/>
        </w:rPr>
        <w:t xml:space="preserve"> najednou.</w:t>
      </w:r>
    </w:p>
    <w:p w:rsidR="008E3086" w:rsidRPr="007E2682" w:rsidRDefault="008E3086" w:rsidP="00046A6F">
      <w:pPr>
        <w:pStyle w:val="Zkladntext0"/>
        <w:numPr>
          <w:ilvl w:val="0"/>
          <w:numId w:val="9"/>
        </w:numPr>
        <w:tabs>
          <w:tab w:val="left" w:pos="567"/>
        </w:tabs>
        <w:spacing w:before="100" w:line="240" w:lineRule="auto"/>
        <w:ind w:left="567" w:hanging="567"/>
        <w:jc w:val="both"/>
        <w:rPr>
          <w:sz w:val="22"/>
          <w:szCs w:val="22"/>
        </w:rPr>
      </w:pPr>
      <w:r w:rsidRPr="007E2682">
        <w:rPr>
          <w:sz w:val="22"/>
          <w:szCs w:val="22"/>
        </w:rPr>
        <w:t xml:space="preserve">V případě prodlení prodávajícího s dodáním </w:t>
      </w:r>
      <w:r w:rsidR="00407102">
        <w:rPr>
          <w:sz w:val="22"/>
          <w:szCs w:val="22"/>
        </w:rPr>
        <w:t>DA</w:t>
      </w:r>
      <w:r w:rsidRPr="007E2682">
        <w:rPr>
          <w:sz w:val="22"/>
          <w:szCs w:val="22"/>
        </w:rPr>
        <w:t>se</w:t>
      </w:r>
      <w:r w:rsidR="00723C80" w:rsidRPr="007E2682">
        <w:rPr>
          <w:sz w:val="22"/>
          <w:szCs w:val="22"/>
        </w:rPr>
        <w:t xml:space="preserve"> prodávající</w:t>
      </w:r>
      <w:r w:rsidRPr="007E2682">
        <w:rPr>
          <w:sz w:val="22"/>
          <w:szCs w:val="22"/>
        </w:rPr>
        <w:t xml:space="preserve"> zavazuje zaplatit kupujícím</w:t>
      </w:r>
      <w:bookmarkStart w:id="1" w:name="_GoBack"/>
      <w:bookmarkEnd w:id="1"/>
      <w:r w:rsidRPr="007E2682">
        <w:rPr>
          <w:sz w:val="22"/>
          <w:szCs w:val="22"/>
        </w:rPr>
        <w:t xml:space="preserve">u smluvní pokutu ve výši </w:t>
      </w:r>
      <w:r w:rsidR="00090EFE" w:rsidRPr="007E2682">
        <w:rPr>
          <w:sz w:val="22"/>
          <w:szCs w:val="22"/>
        </w:rPr>
        <w:t>0,05 % z celkové kupní ceny</w:t>
      </w:r>
      <w:r w:rsidR="00DF47E7">
        <w:rPr>
          <w:sz w:val="22"/>
          <w:szCs w:val="22"/>
        </w:rPr>
        <w:t>, včetně DPH,</w:t>
      </w:r>
      <w:r w:rsidR="00090EFE" w:rsidRPr="007E2682">
        <w:rPr>
          <w:sz w:val="22"/>
          <w:szCs w:val="22"/>
        </w:rPr>
        <w:t xml:space="preserve"> za každý den prodlení</w:t>
      </w:r>
    </w:p>
    <w:p w:rsidR="006C6686" w:rsidRPr="001D53DF" w:rsidRDefault="006C6686" w:rsidP="00046A6F">
      <w:pPr>
        <w:pStyle w:val="Zkladntext0"/>
        <w:numPr>
          <w:ilvl w:val="0"/>
          <w:numId w:val="9"/>
        </w:numPr>
        <w:tabs>
          <w:tab w:val="left" w:pos="567"/>
        </w:tabs>
        <w:spacing w:before="100" w:line="240" w:lineRule="auto"/>
        <w:ind w:left="567" w:hanging="567"/>
        <w:jc w:val="both"/>
        <w:rPr>
          <w:sz w:val="22"/>
          <w:szCs w:val="22"/>
        </w:rPr>
      </w:pPr>
      <w:r w:rsidRPr="007E2682">
        <w:rPr>
          <w:sz w:val="22"/>
          <w:szCs w:val="22"/>
        </w:rPr>
        <w:t xml:space="preserve">V případě prodlení prodávajícího s dodáním </w:t>
      </w:r>
      <w:r w:rsidR="00407102">
        <w:rPr>
          <w:sz w:val="22"/>
          <w:szCs w:val="22"/>
        </w:rPr>
        <w:t>DA</w:t>
      </w:r>
      <w:r w:rsidRPr="007E2682">
        <w:rPr>
          <w:sz w:val="22"/>
          <w:szCs w:val="22"/>
        </w:rPr>
        <w:t xml:space="preserve"> trvajícím déle </w:t>
      </w:r>
      <w:r w:rsidRPr="001D53DF">
        <w:rPr>
          <w:sz w:val="22"/>
          <w:szCs w:val="22"/>
        </w:rPr>
        <w:t>než 15 dnů je kupující oprávněn od této smlouvy odstoupit.</w:t>
      </w:r>
    </w:p>
    <w:p w:rsidR="0063534D" w:rsidRPr="007E2682" w:rsidRDefault="0063534D" w:rsidP="000B3C6F">
      <w:pPr>
        <w:jc w:val="center"/>
        <w:rPr>
          <w:b/>
          <w:sz w:val="22"/>
          <w:szCs w:val="22"/>
        </w:rPr>
      </w:pPr>
    </w:p>
    <w:p w:rsidR="000B3C6F" w:rsidRPr="007E2682" w:rsidRDefault="004E1447" w:rsidP="000B3C6F">
      <w:pPr>
        <w:jc w:val="center"/>
        <w:rPr>
          <w:b/>
          <w:sz w:val="22"/>
          <w:szCs w:val="22"/>
        </w:rPr>
      </w:pPr>
      <w:r w:rsidRPr="007E2682">
        <w:rPr>
          <w:b/>
          <w:sz w:val="22"/>
          <w:szCs w:val="22"/>
        </w:rPr>
        <w:t>I</w:t>
      </w:r>
      <w:r w:rsidR="000B3C6F" w:rsidRPr="007E2682">
        <w:rPr>
          <w:b/>
          <w:sz w:val="22"/>
          <w:szCs w:val="22"/>
        </w:rPr>
        <w:t>V.</w:t>
      </w:r>
    </w:p>
    <w:p w:rsidR="000B3C6F" w:rsidRPr="007E2682" w:rsidRDefault="004E1447" w:rsidP="000B3C6F">
      <w:pPr>
        <w:jc w:val="center"/>
        <w:rPr>
          <w:b/>
          <w:sz w:val="22"/>
          <w:szCs w:val="22"/>
        </w:rPr>
      </w:pPr>
      <w:r w:rsidRPr="007E2682">
        <w:rPr>
          <w:b/>
          <w:sz w:val="22"/>
          <w:szCs w:val="22"/>
        </w:rPr>
        <w:t>Platební podmínky</w:t>
      </w:r>
    </w:p>
    <w:p w:rsidR="00E15087" w:rsidRPr="007E2682" w:rsidRDefault="00E15087" w:rsidP="00046A6F">
      <w:pPr>
        <w:pStyle w:val="Zkladntext"/>
        <w:numPr>
          <w:ilvl w:val="0"/>
          <w:numId w:val="6"/>
        </w:numPr>
        <w:tabs>
          <w:tab w:val="clear" w:pos="720"/>
          <w:tab w:val="left" w:pos="567"/>
        </w:tabs>
        <w:spacing w:before="100" w:after="0"/>
        <w:ind w:left="567" w:hanging="567"/>
        <w:jc w:val="both"/>
        <w:rPr>
          <w:sz w:val="22"/>
          <w:szCs w:val="22"/>
        </w:rPr>
      </w:pPr>
      <w:r w:rsidRPr="007E2682">
        <w:rPr>
          <w:sz w:val="22"/>
          <w:szCs w:val="22"/>
        </w:rPr>
        <w:t>Kupující nebude poskytovat prodávajícímu žádné zálohy.</w:t>
      </w:r>
    </w:p>
    <w:p w:rsidR="000E6CC3" w:rsidRPr="001D53DF" w:rsidRDefault="000E6CC3" w:rsidP="00046A6F">
      <w:pPr>
        <w:pStyle w:val="Zkladntext"/>
        <w:numPr>
          <w:ilvl w:val="0"/>
          <w:numId w:val="6"/>
        </w:numPr>
        <w:tabs>
          <w:tab w:val="clear" w:pos="720"/>
          <w:tab w:val="left" w:pos="567"/>
        </w:tabs>
        <w:spacing w:before="100" w:after="0"/>
        <w:ind w:left="567" w:hanging="567"/>
        <w:jc w:val="both"/>
        <w:rPr>
          <w:sz w:val="22"/>
          <w:szCs w:val="22"/>
        </w:rPr>
      </w:pPr>
      <w:r w:rsidRPr="007E2682">
        <w:rPr>
          <w:sz w:val="22"/>
          <w:szCs w:val="22"/>
        </w:rPr>
        <w:t xml:space="preserve">Celkovou kupní cenu se kupující zavazuje uhradit prodávajícímu na základě </w:t>
      </w:r>
      <w:r w:rsidR="005D2553">
        <w:rPr>
          <w:sz w:val="22"/>
          <w:szCs w:val="22"/>
        </w:rPr>
        <w:t xml:space="preserve">tří faktur (na každý DA dle </w:t>
      </w:r>
      <w:r w:rsidR="005D2553" w:rsidRPr="001D53DF">
        <w:rPr>
          <w:sz w:val="22"/>
          <w:szCs w:val="22"/>
        </w:rPr>
        <w:t xml:space="preserve">bodu </w:t>
      </w:r>
      <w:proofErr w:type="gramStart"/>
      <w:r w:rsidR="005D2553" w:rsidRPr="001D53DF">
        <w:rPr>
          <w:sz w:val="22"/>
          <w:szCs w:val="22"/>
        </w:rPr>
        <w:t>1.</w:t>
      </w:r>
      <w:r w:rsidR="00C768D7" w:rsidRPr="001D53DF">
        <w:rPr>
          <w:sz w:val="22"/>
          <w:szCs w:val="22"/>
        </w:rPr>
        <w:t>3</w:t>
      </w:r>
      <w:r w:rsidR="005D2553" w:rsidRPr="001D53DF">
        <w:rPr>
          <w:sz w:val="22"/>
          <w:szCs w:val="22"/>
        </w:rPr>
        <w:t>. písm.</w:t>
      </w:r>
      <w:proofErr w:type="gramEnd"/>
      <w:r w:rsidR="005D2553" w:rsidRPr="001D53DF">
        <w:rPr>
          <w:sz w:val="22"/>
          <w:szCs w:val="22"/>
        </w:rPr>
        <w:t xml:space="preserve"> a) body i. až </w:t>
      </w:r>
      <w:proofErr w:type="spellStart"/>
      <w:r w:rsidR="005D2553" w:rsidRPr="001D53DF">
        <w:rPr>
          <w:sz w:val="22"/>
          <w:szCs w:val="22"/>
        </w:rPr>
        <w:t>iii</w:t>
      </w:r>
      <w:proofErr w:type="spellEnd"/>
      <w:r w:rsidR="005D2553" w:rsidRPr="001D53DF">
        <w:rPr>
          <w:sz w:val="22"/>
          <w:szCs w:val="22"/>
        </w:rPr>
        <w:t>. samostatně) vystavených</w:t>
      </w:r>
      <w:r w:rsidRPr="001D53DF">
        <w:rPr>
          <w:sz w:val="22"/>
          <w:szCs w:val="22"/>
        </w:rPr>
        <w:t xml:space="preserve"> po dodání </w:t>
      </w:r>
      <w:r w:rsidR="00407102" w:rsidRPr="001D53DF">
        <w:rPr>
          <w:sz w:val="22"/>
          <w:szCs w:val="22"/>
        </w:rPr>
        <w:t>DA</w:t>
      </w:r>
      <w:r w:rsidRPr="001D53DF">
        <w:rPr>
          <w:sz w:val="22"/>
          <w:szCs w:val="22"/>
        </w:rPr>
        <w:t xml:space="preserve"> dle této smlouvy.</w:t>
      </w:r>
    </w:p>
    <w:p w:rsidR="000E6CC3" w:rsidRPr="001D53DF" w:rsidRDefault="000E6CC3" w:rsidP="00046A6F">
      <w:pPr>
        <w:pStyle w:val="Zkladntext"/>
        <w:numPr>
          <w:ilvl w:val="0"/>
          <w:numId w:val="6"/>
        </w:numPr>
        <w:tabs>
          <w:tab w:val="clear" w:pos="720"/>
          <w:tab w:val="left" w:pos="567"/>
        </w:tabs>
        <w:spacing w:before="100" w:after="0"/>
        <w:ind w:left="567" w:hanging="567"/>
        <w:jc w:val="both"/>
        <w:rPr>
          <w:sz w:val="22"/>
          <w:szCs w:val="22"/>
        </w:rPr>
      </w:pPr>
      <w:r w:rsidRPr="001D53DF">
        <w:rPr>
          <w:sz w:val="22"/>
          <w:szCs w:val="22"/>
        </w:rPr>
        <w:t>Faktur</w:t>
      </w:r>
      <w:r w:rsidR="005D2553" w:rsidRPr="001D53DF">
        <w:rPr>
          <w:sz w:val="22"/>
          <w:szCs w:val="22"/>
        </w:rPr>
        <w:t>y</w:t>
      </w:r>
      <w:r w:rsidRPr="001D53DF">
        <w:rPr>
          <w:sz w:val="22"/>
          <w:szCs w:val="22"/>
        </w:rPr>
        <w:t xml:space="preserve"> musí mít náležitosti daňového dokladu.  </w:t>
      </w:r>
    </w:p>
    <w:p w:rsidR="00A91045" w:rsidRPr="007E2682" w:rsidRDefault="00A91045" w:rsidP="00A91045">
      <w:pPr>
        <w:pStyle w:val="Zkladntext"/>
        <w:numPr>
          <w:ilvl w:val="0"/>
          <w:numId w:val="6"/>
        </w:numPr>
        <w:tabs>
          <w:tab w:val="clear" w:pos="720"/>
          <w:tab w:val="left" w:pos="567"/>
        </w:tabs>
        <w:spacing w:before="100" w:after="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Kupující je oprávněn před dodáním zboží sdělit prodávajícímu další náležitosti faktur a prodávající se je zavazuje respektovat.</w:t>
      </w:r>
    </w:p>
    <w:p w:rsidR="0063534D" w:rsidRPr="007E2682" w:rsidRDefault="0063534D" w:rsidP="00046A6F">
      <w:pPr>
        <w:pStyle w:val="Zkladntext"/>
        <w:numPr>
          <w:ilvl w:val="0"/>
          <w:numId w:val="6"/>
        </w:numPr>
        <w:tabs>
          <w:tab w:val="clear" w:pos="720"/>
          <w:tab w:val="left" w:pos="567"/>
        </w:tabs>
        <w:spacing w:before="100" w:after="0"/>
        <w:ind w:left="567" w:hanging="567"/>
        <w:jc w:val="both"/>
        <w:rPr>
          <w:sz w:val="22"/>
          <w:szCs w:val="22"/>
        </w:rPr>
      </w:pPr>
      <w:r w:rsidRPr="007E2682">
        <w:rPr>
          <w:sz w:val="22"/>
          <w:szCs w:val="22"/>
        </w:rPr>
        <w:t>Faktur</w:t>
      </w:r>
      <w:r w:rsidR="005D2553">
        <w:rPr>
          <w:sz w:val="22"/>
          <w:szCs w:val="22"/>
        </w:rPr>
        <w:t xml:space="preserve">y </w:t>
      </w:r>
      <w:r w:rsidRPr="007E2682">
        <w:rPr>
          <w:sz w:val="22"/>
          <w:szCs w:val="22"/>
        </w:rPr>
        <w:t>musí dále obsahovat číslo účtu prodávajícího a prohlášení prodávajícího, že:</w:t>
      </w:r>
    </w:p>
    <w:p w:rsidR="0063534D" w:rsidRPr="007E2682" w:rsidRDefault="0063534D" w:rsidP="0063534D">
      <w:pPr>
        <w:pStyle w:val="Zkladntext"/>
        <w:tabs>
          <w:tab w:val="left" w:pos="851"/>
        </w:tabs>
        <w:spacing w:after="0"/>
        <w:ind w:left="851" w:hanging="284"/>
        <w:jc w:val="both"/>
        <w:rPr>
          <w:sz w:val="22"/>
          <w:szCs w:val="22"/>
        </w:rPr>
      </w:pPr>
      <w:r w:rsidRPr="007E2682">
        <w:rPr>
          <w:sz w:val="22"/>
          <w:szCs w:val="22"/>
        </w:rPr>
        <w:t xml:space="preserve">- </w:t>
      </w:r>
      <w:r w:rsidRPr="007E2682">
        <w:rPr>
          <w:sz w:val="22"/>
          <w:szCs w:val="22"/>
        </w:rPr>
        <w:tab/>
        <w:t>číslo účtu prodávajícího uvedené na faktuře je zveřejněno správcem daně podle § 96 zákona o DPH;</w:t>
      </w:r>
    </w:p>
    <w:p w:rsidR="0063534D" w:rsidRPr="007E2682" w:rsidRDefault="0063534D" w:rsidP="0063534D">
      <w:pPr>
        <w:pStyle w:val="Zkladntext"/>
        <w:tabs>
          <w:tab w:val="left" w:pos="851"/>
        </w:tabs>
        <w:spacing w:after="0"/>
        <w:ind w:left="851" w:hanging="284"/>
        <w:jc w:val="both"/>
        <w:rPr>
          <w:sz w:val="22"/>
          <w:szCs w:val="22"/>
        </w:rPr>
      </w:pPr>
      <w:r w:rsidRPr="007E2682">
        <w:rPr>
          <w:sz w:val="22"/>
          <w:szCs w:val="22"/>
        </w:rPr>
        <w:t xml:space="preserve">- </w:t>
      </w:r>
      <w:r w:rsidRPr="007E2682">
        <w:rPr>
          <w:sz w:val="22"/>
          <w:szCs w:val="22"/>
        </w:rPr>
        <w:tab/>
        <w:t>prodávající není správcem daně veden jako nespolehlivý plátce DPH ve smyslu § 106a zákona o DPH.</w:t>
      </w:r>
    </w:p>
    <w:p w:rsidR="0063534D" w:rsidRPr="001D53DF" w:rsidRDefault="0063534D" w:rsidP="0063534D">
      <w:pPr>
        <w:pStyle w:val="Zkladntext"/>
        <w:spacing w:after="0"/>
        <w:ind w:left="567"/>
        <w:jc w:val="both"/>
        <w:rPr>
          <w:sz w:val="22"/>
          <w:szCs w:val="22"/>
        </w:rPr>
      </w:pPr>
      <w:r w:rsidRPr="007E2682">
        <w:rPr>
          <w:sz w:val="22"/>
          <w:szCs w:val="22"/>
        </w:rPr>
        <w:lastRenderedPageBreak/>
        <w:t xml:space="preserve">V případě, že faktura nebude obsahovat náležitosti uvedené v tomto </w:t>
      </w:r>
      <w:r w:rsidRPr="001D53DF">
        <w:rPr>
          <w:sz w:val="22"/>
          <w:szCs w:val="22"/>
        </w:rPr>
        <w:t xml:space="preserve">bodě </w:t>
      </w:r>
      <w:proofErr w:type="gramStart"/>
      <w:r w:rsidRPr="001D53DF">
        <w:rPr>
          <w:sz w:val="22"/>
          <w:szCs w:val="22"/>
        </w:rPr>
        <w:t>4.</w:t>
      </w:r>
      <w:r w:rsidR="00A91045" w:rsidRPr="001D53DF">
        <w:rPr>
          <w:sz w:val="22"/>
          <w:szCs w:val="22"/>
        </w:rPr>
        <w:t>5</w:t>
      </w:r>
      <w:r w:rsidRPr="001D53DF">
        <w:rPr>
          <w:sz w:val="22"/>
          <w:szCs w:val="22"/>
        </w:rPr>
        <w:t>., nebo</w:t>
      </w:r>
      <w:proofErr w:type="gramEnd"/>
      <w:r w:rsidRPr="001D53DF">
        <w:rPr>
          <w:sz w:val="22"/>
          <w:szCs w:val="22"/>
        </w:rPr>
        <w:t xml:space="preserve"> prodávající bude ke dni uskutečnění zdanitelného plnění v příslušné evidenci uveden jako nespolehlivý plátce, je kupující oprávněn uhradit částku odpovídající výši DPH vyčíslené na této faktuře přímo na účet správce daně podle § 109a zákona o DPH.</w:t>
      </w:r>
    </w:p>
    <w:p w:rsidR="000E6CC3" w:rsidRPr="001D53DF" w:rsidRDefault="000E6CC3" w:rsidP="00046A6F">
      <w:pPr>
        <w:pStyle w:val="Zkladntext"/>
        <w:numPr>
          <w:ilvl w:val="0"/>
          <w:numId w:val="6"/>
        </w:numPr>
        <w:tabs>
          <w:tab w:val="clear" w:pos="720"/>
          <w:tab w:val="left" w:pos="567"/>
        </w:tabs>
        <w:spacing w:before="100" w:after="0"/>
        <w:ind w:left="567" w:hanging="567"/>
        <w:jc w:val="both"/>
        <w:rPr>
          <w:color w:val="0070C0"/>
          <w:sz w:val="22"/>
          <w:szCs w:val="22"/>
        </w:rPr>
      </w:pPr>
      <w:r w:rsidRPr="001D53DF">
        <w:rPr>
          <w:sz w:val="22"/>
          <w:szCs w:val="22"/>
        </w:rPr>
        <w:t>Přílohou</w:t>
      </w:r>
      <w:r w:rsidR="0028121C" w:rsidRPr="001D53DF">
        <w:rPr>
          <w:sz w:val="22"/>
          <w:szCs w:val="22"/>
        </w:rPr>
        <w:t xml:space="preserve"> každé</w:t>
      </w:r>
      <w:r w:rsidRPr="001D53DF">
        <w:rPr>
          <w:sz w:val="22"/>
          <w:szCs w:val="22"/>
        </w:rPr>
        <w:t xml:space="preserve"> faktury musí být předávací protokol </w:t>
      </w:r>
      <w:r w:rsidR="00B15CEE" w:rsidRPr="001D53DF">
        <w:rPr>
          <w:sz w:val="22"/>
          <w:szCs w:val="22"/>
        </w:rPr>
        <w:t xml:space="preserve">stvrzující dodání </w:t>
      </w:r>
      <w:r w:rsidR="0028121C" w:rsidRPr="001D53DF">
        <w:rPr>
          <w:sz w:val="22"/>
          <w:szCs w:val="22"/>
        </w:rPr>
        <w:t xml:space="preserve">příslušného </w:t>
      </w:r>
      <w:r w:rsidR="00407102" w:rsidRPr="001D53DF">
        <w:rPr>
          <w:sz w:val="22"/>
          <w:szCs w:val="22"/>
        </w:rPr>
        <w:t>DA</w:t>
      </w:r>
      <w:r w:rsidR="00971124" w:rsidRPr="001D53DF">
        <w:rPr>
          <w:sz w:val="22"/>
          <w:szCs w:val="22"/>
        </w:rPr>
        <w:t>p</w:t>
      </w:r>
      <w:r w:rsidRPr="001D53DF">
        <w:rPr>
          <w:sz w:val="22"/>
          <w:szCs w:val="22"/>
        </w:rPr>
        <w:t xml:space="preserve">odepsaný </w:t>
      </w:r>
      <w:r w:rsidR="000F732F" w:rsidRPr="001D53DF">
        <w:rPr>
          <w:sz w:val="22"/>
          <w:szCs w:val="22"/>
        </w:rPr>
        <w:t>kupujícím</w:t>
      </w:r>
      <w:r w:rsidR="00E44DD3" w:rsidRPr="001D53DF">
        <w:rPr>
          <w:sz w:val="22"/>
          <w:szCs w:val="22"/>
        </w:rPr>
        <w:t xml:space="preserve">či zástupcem kupujícího pro věci technické. </w:t>
      </w:r>
    </w:p>
    <w:p w:rsidR="000E6CC3" w:rsidRPr="001D53DF" w:rsidRDefault="000E6CC3" w:rsidP="00046A6F">
      <w:pPr>
        <w:pStyle w:val="Zkladntext"/>
        <w:numPr>
          <w:ilvl w:val="0"/>
          <w:numId w:val="6"/>
        </w:numPr>
        <w:tabs>
          <w:tab w:val="clear" w:pos="720"/>
          <w:tab w:val="left" w:pos="567"/>
        </w:tabs>
        <w:spacing w:before="100" w:after="0"/>
        <w:ind w:left="567" w:hanging="567"/>
        <w:jc w:val="both"/>
        <w:rPr>
          <w:sz w:val="22"/>
          <w:szCs w:val="22"/>
        </w:rPr>
      </w:pPr>
      <w:r w:rsidRPr="001D53DF">
        <w:rPr>
          <w:sz w:val="22"/>
          <w:szCs w:val="22"/>
        </w:rPr>
        <w:t xml:space="preserve">Splatnost faktury činí </w:t>
      </w:r>
      <w:r w:rsidR="004066F1" w:rsidRPr="001D53DF">
        <w:rPr>
          <w:sz w:val="22"/>
          <w:szCs w:val="22"/>
        </w:rPr>
        <w:t>30 d</w:t>
      </w:r>
      <w:r w:rsidRPr="001D53DF">
        <w:rPr>
          <w:sz w:val="22"/>
          <w:szCs w:val="22"/>
        </w:rPr>
        <w:t xml:space="preserve">nů od data jejího doručení </w:t>
      </w:r>
      <w:r w:rsidRPr="001D53DF">
        <w:rPr>
          <w:snapToGrid w:val="0"/>
          <w:sz w:val="22"/>
          <w:szCs w:val="22"/>
        </w:rPr>
        <w:t>kupujícímu.</w:t>
      </w:r>
    </w:p>
    <w:p w:rsidR="000F732F" w:rsidRPr="007E2682" w:rsidRDefault="000E6CC3" w:rsidP="00046A6F">
      <w:pPr>
        <w:pStyle w:val="Zkladntext"/>
        <w:numPr>
          <w:ilvl w:val="0"/>
          <w:numId w:val="6"/>
        </w:numPr>
        <w:tabs>
          <w:tab w:val="clear" w:pos="720"/>
          <w:tab w:val="left" w:pos="567"/>
        </w:tabs>
        <w:spacing w:before="100" w:after="0"/>
        <w:ind w:left="567" w:hanging="567"/>
        <w:jc w:val="both"/>
        <w:rPr>
          <w:sz w:val="22"/>
          <w:szCs w:val="22"/>
        </w:rPr>
      </w:pPr>
      <w:r w:rsidRPr="007E2682">
        <w:rPr>
          <w:sz w:val="22"/>
          <w:szCs w:val="22"/>
        </w:rPr>
        <w:t>Prodávající není oprávněn své pohledávky vůči kupujícímu vyplývající z této smlouvy postoupit na třetí osobu, ani zastavit třetí osobě bez předchozího písemného souhlasu kupujícího.</w:t>
      </w:r>
    </w:p>
    <w:p w:rsidR="008E3086" w:rsidRPr="007E2682" w:rsidRDefault="008E3086" w:rsidP="00046A6F">
      <w:pPr>
        <w:pStyle w:val="Zkladntext"/>
        <w:numPr>
          <w:ilvl w:val="0"/>
          <w:numId w:val="6"/>
        </w:numPr>
        <w:tabs>
          <w:tab w:val="clear" w:pos="720"/>
          <w:tab w:val="left" w:pos="567"/>
        </w:tabs>
        <w:spacing w:before="100" w:after="0"/>
        <w:ind w:left="567" w:hanging="567"/>
        <w:jc w:val="both"/>
        <w:rPr>
          <w:sz w:val="22"/>
          <w:szCs w:val="22"/>
        </w:rPr>
      </w:pPr>
      <w:r w:rsidRPr="007E2682">
        <w:rPr>
          <w:sz w:val="22"/>
          <w:szCs w:val="22"/>
        </w:rPr>
        <w:t>Bude-li kupující v prodlení s úhradou faktury nebo její části, je kupující povinen zaplatit prodávajícímu úrok z prodlení ve výši 0,0</w:t>
      </w:r>
      <w:r w:rsidR="00090EFE" w:rsidRPr="007E2682">
        <w:rPr>
          <w:sz w:val="22"/>
          <w:szCs w:val="22"/>
        </w:rPr>
        <w:t>5</w:t>
      </w:r>
      <w:r w:rsidRPr="007E2682">
        <w:rPr>
          <w:sz w:val="22"/>
          <w:szCs w:val="22"/>
        </w:rPr>
        <w:t xml:space="preserve"> % z dlužné částky za každý den prodlení.</w:t>
      </w:r>
    </w:p>
    <w:p w:rsidR="00F65AFD" w:rsidRPr="007E2682" w:rsidRDefault="00F65AFD" w:rsidP="000B3C6F">
      <w:pPr>
        <w:jc w:val="center"/>
        <w:rPr>
          <w:b/>
          <w:sz w:val="22"/>
          <w:szCs w:val="22"/>
        </w:rPr>
      </w:pPr>
    </w:p>
    <w:p w:rsidR="000B3C6F" w:rsidRPr="007E2682" w:rsidRDefault="000B3C6F" w:rsidP="000B3C6F">
      <w:pPr>
        <w:jc w:val="center"/>
        <w:rPr>
          <w:b/>
          <w:sz w:val="22"/>
          <w:szCs w:val="22"/>
        </w:rPr>
      </w:pPr>
      <w:r w:rsidRPr="007E2682">
        <w:rPr>
          <w:b/>
          <w:sz w:val="22"/>
          <w:szCs w:val="22"/>
        </w:rPr>
        <w:t>V.</w:t>
      </w:r>
    </w:p>
    <w:p w:rsidR="000B3C6F" w:rsidRPr="007E2682" w:rsidRDefault="000A7F90" w:rsidP="000B3C6F">
      <w:pPr>
        <w:jc w:val="center"/>
        <w:rPr>
          <w:b/>
          <w:sz w:val="22"/>
          <w:szCs w:val="22"/>
        </w:rPr>
      </w:pPr>
      <w:r w:rsidRPr="007E2682">
        <w:rPr>
          <w:b/>
          <w:sz w:val="22"/>
          <w:szCs w:val="22"/>
        </w:rPr>
        <w:t>Dodání</w:t>
      </w:r>
      <w:r w:rsidR="001D53DF">
        <w:rPr>
          <w:b/>
          <w:sz w:val="22"/>
          <w:szCs w:val="22"/>
        </w:rPr>
        <w:t xml:space="preserve"> </w:t>
      </w:r>
      <w:proofErr w:type="gramStart"/>
      <w:r w:rsidR="00407102">
        <w:rPr>
          <w:b/>
          <w:sz w:val="22"/>
          <w:szCs w:val="22"/>
        </w:rPr>
        <w:t>DA</w:t>
      </w:r>
      <w:proofErr w:type="gramEnd"/>
    </w:p>
    <w:p w:rsidR="004E1447" w:rsidRPr="007E2682" w:rsidRDefault="00407102" w:rsidP="00046A6F">
      <w:pPr>
        <w:pStyle w:val="Odstavecseseznamem"/>
        <w:numPr>
          <w:ilvl w:val="0"/>
          <w:numId w:val="10"/>
        </w:numPr>
        <w:tabs>
          <w:tab w:val="left" w:pos="567"/>
        </w:tabs>
        <w:spacing w:before="10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DA</w:t>
      </w:r>
      <w:r w:rsidR="000B3C6F" w:rsidRPr="007E2682">
        <w:rPr>
          <w:sz w:val="22"/>
          <w:szCs w:val="22"/>
        </w:rPr>
        <w:t xml:space="preserve"> bud</w:t>
      </w:r>
      <w:r w:rsidR="0028121C">
        <w:rPr>
          <w:sz w:val="22"/>
          <w:szCs w:val="22"/>
        </w:rPr>
        <w:t>ou</w:t>
      </w:r>
      <w:r w:rsidR="000A7F90" w:rsidRPr="007E2682">
        <w:rPr>
          <w:sz w:val="22"/>
          <w:szCs w:val="22"/>
        </w:rPr>
        <w:t>dodán</w:t>
      </w:r>
      <w:r w:rsidR="0028121C">
        <w:rPr>
          <w:sz w:val="22"/>
          <w:szCs w:val="22"/>
        </w:rPr>
        <w:t>y</w:t>
      </w:r>
      <w:r w:rsidR="000B3C6F" w:rsidRPr="007E2682">
        <w:rPr>
          <w:sz w:val="22"/>
          <w:szCs w:val="22"/>
        </w:rPr>
        <w:t xml:space="preserve"> na adres</w:t>
      </w:r>
      <w:r w:rsidR="000A7F90" w:rsidRPr="007E2682">
        <w:rPr>
          <w:sz w:val="22"/>
          <w:szCs w:val="22"/>
        </w:rPr>
        <w:t>u</w:t>
      </w:r>
      <w:r w:rsidR="00694DA1" w:rsidRPr="007E2682">
        <w:rPr>
          <w:sz w:val="22"/>
          <w:szCs w:val="22"/>
        </w:rPr>
        <w:t xml:space="preserve">: </w:t>
      </w:r>
      <w:r w:rsidR="00556668" w:rsidRPr="007E2682">
        <w:rPr>
          <w:sz w:val="22"/>
          <w:szCs w:val="22"/>
        </w:rPr>
        <w:t xml:space="preserve">Na Lánech 479, 570 01 Litomyšl - hasičská zbrojnice. </w:t>
      </w:r>
    </w:p>
    <w:p w:rsidR="000A7F90" w:rsidRPr="001D53DF" w:rsidRDefault="000A7F90" w:rsidP="00046A6F">
      <w:pPr>
        <w:pStyle w:val="Odstavecseseznamem"/>
        <w:numPr>
          <w:ilvl w:val="0"/>
          <w:numId w:val="10"/>
        </w:numPr>
        <w:tabs>
          <w:tab w:val="left" w:pos="567"/>
        </w:tabs>
        <w:spacing w:before="100"/>
        <w:ind w:left="567" w:hanging="567"/>
        <w:jc w:val="both"/>
        <w:rPr>
          <w:sz w:val="22"/>
          <w:szCs w:val="22"/>
        </w:rPr>
      </w:pPr>
      <w:r w:rsidRPr="007E2682">
        <w:rPr>
          <w:sz w:val="22"/>
          <w:szCs w:val="22"/>
        </w:rPr>
        <w:t xml:space="preserve">Prodávající je povinen alespoň </w:t>
      </w:r>
      <w:r w:rsidRPr="001D53DF">
        <w:rPr>
          <w:sz w:val="22"/>
          <w:szCs w:val="22"/>
        </w:rPr>
        <w:t xml:space="preserve">5 pracovních dnů předem oznámit kupujícímu přesný termín dodání </w:t>
      </w:r>
      <w:r w:rsidR="00407102" w:rsidRPr="001D53DF">
        <w:rPr>
          <w:sz w:val="22"/>
          <w:szCs w:val="22"/>
        </w:rPr>
        <w:t>DA</w:t>
      </w:r>
      <w:r w:rsidRPr="001D53DF">
        <w:rPr>
          <w:sz w:val="22"/>
          <w:szCs w:val="22"/>
        </w:rPr>
        <w:t>, a to způsobem dohodnutým v</w:t>
      </w:r>
      <w:r w:rsidR="001226BD" w:rsidRPr="001D53DF">
        <w:rPr>
          <w:sz w:val="22"/>
          <w:szCs w:val="22"/>
        </w:rPr>
        <w:t> </w:t>
      </w:r>
      <w:r w:rsidRPr="001D53DF">
        <w:rPr>
          <w:sz w:val="22"/>
          <w:szCs w:val="22"/>
        </w:rPr>
        <w:t>článku</w:t>
      </w:r>
      <w:r w:rsidR="00A501E4" w:rsidRPr="001D53DF">
        <w:rPr>
          <w:sz w:val="22"/>
          <w:szCs w:val="22"/>
        </w:rPr>
        <w:t>VIII</w:t>
      </w:r>
      <w:r w:rsidR="001226BD" w:rsidRPr="001D53DF">
        <w:rPr>
          <w:sz w:val="22"/>
          <w:szCs w:val="22"/>
        </w:rPr>
        <w:t>. této smlouvy.</w:t>
      </w:r>
    </w:p>
    <w:p w:rsidR="004B2BC6" w:rsidRPr="007E2682" w:rsidRDefault="004B2BC6" w:rsidP="00046A6F">
      <w:pPr>
        <w:pStyle w:val="Odstavecseseznamem"/>
        <w:numPr>
          <w:ilvl w:val="0"/>
          <w:numId w:val="10"/>
        </w:numPr>
        <w:tabs>
          <w:tab w:val="left" w:pos="567"/>
        </w:tabs>
        <w:spacing w:before="100"/>
        <w:ind w:left="567" w:hanging="567"/>
        <w:jc w:val="both"/>
        <w:rPr>
          <w:sz w:val="22"/>
          <w:szCs w:val="22"/>
        </w:rPr>
      </w:pPr>
      <w:r w:rsidRPr="001D53DF">
        <w:rPr>
          <w:sz w:val="22"/>
          <w:szCs w:val="22"/>
        </w:rPr>
        <w:t xml:space="preserve">Kupující není povinen </w:t>
      </w:r>
      <w:proofErr w:type="gramStart"/>
      <w:r w:rsidR="00407102" w:rsidRPr="001D53DF">
        <w:rPr>
          <w:sz w:val="22"/>
          <w:szCs w:val="22"/>
        </w:rPr>
        <w:t>DA</w:t>
      </w:r>
      <w:r w:rsidRPr="001D53DF">
        <w:rPr>
          <w:sz w:val="22"/>
          <w:szCs w:val="22"/>
        </w:rPr>
        <w:t xml:space="preserve"> převzít</w:t>
      </w:r>
      <w:proofErr w:type="gramEnd"/>
      <w:r w:rsidRPr="001D53DF">
        <w:rPr>
          <w:sz w:val="22"/>
          <w:szCs w:val="22"/>
        </w:rPr>
        <w:t xml:space="preserve"> v případě, že </w:t>
      </w:r>
      <w:r w:rsidR="007A56CC" w:rsidRPr="001D53DF">
        <w:rPr>
          <w:sz w:val="22"/>
          <w:szCs w:val="22"/>
        </w:rPr>
        <w:t>prodávající</w:t>
      </w:r>
      <w:r w:rsidR="007A56CC" w:rsidRPr="007E2682">
        <w:rPr>
          <w:sz w:val="22"/>
          <w:szCs w:val="22"/>
        </w:rPr>
        <w:t xml:space="preserve"> nedodá tyto doklady:</w:t>
      </w:r>
    </w:p>
    <w:p w:rsidR="004B2BC6" w:rsidRPr="001D53DF" w:rsidRDefault="00D06E36" w:rsidP="00046A6F">
      <w:pPr>
        <w:pStyle w:val="Odstavecseseznamem"/>
        <w:numPr>
          <w:ilvl w:val="0"/>
          <w:numId w:val="7"/>
        </w:numPr>
        <w:tabs>
          <w:tab w:val="clear" w:pos="284"/>
          <w:tab w:val="left" w:pos="851"/>
        </w:tabs>
        <w:ind w:left="851"/>
        <w:jc w:val="both"/>
        <w:rPr>
          <w:sz w:val="22"/>
          <w:szCs w:val="22"/>
        </w:rPr>
      </w:pPr>
      <w:r w:rsidRPr="007E2682">
        <w:rPr>
          <w:sz w:val="22"/>
          <w:szCs w:val="22"/>
        </w:rPr>
        <w:t>certifikát</w:t>
      </w:r>
      <w:r w:rsidR="004B2BC6" w:rsidRPr="007E2682">
        <w:rPr>
          <w:sz w:val="22"/>
          <w:szCs w:val="22"/>
        </w:rPr>
        <w:t xml:space="preserve"> o zaškolení obsluhy</w:t>
      </w:r>
      <w:r w:rsidR="001D53DF">
        <w:rPr>
          <w:sz w:val="22"/>
          <w:szCs w:val="22"/>
        </w:rPr>
        <w:t xml:space="preserve"> </w:t>
      </w:r>
      <w:r w:rsidRPr="001D53DF">
        <w:rPr>
          <w:sz w:val="22"/>
          <w:szCs w:val="22"/>
        </w:rPr>
        <w:t>s osnovou školení</w:t>
      </w:r>
      <w:r w:rsidR="004B2BC6" w:rsidRPr="001D53DF">
        <w:rPr>
          <w:sz w:val="22"/>
          <w:szCs w:val="22"/>
        </w:rPr>
        <w:t>;</w:t>
      </w:r>
    </w:p>
    <w:p w:rsidR="004B2BC6" w:rsidRPr="007E2682" w:rsidRDefault="004B2BC6" w:rsidP="00046A6F">
      <w:pPr>
        <w:pStyle w:val="Odstavecseseznamem"/>
        <w:numPr>
          <w:ilvl w:val="0"/>
          <w:numId w:val="7"/>
        </w:numPr>
        <w:tabs>
          <w:tab w:val="clear" w:pos="284"/>
          <w:tab w:val="left" w:pos="851"/>
        </w:tabs>
        <w:ind w:left="851"/>
        <w:jc w:val="both"/>
        <w:rPr>
          <w:sz w:val="22"/>
          <w:szCs w:val="22"/>
        </w:rPr>
      </w:pPr>
      <w:r w:rsidRPr="007E2682">
        <w:rPr>
          <w:sz w:val="22"/>
          <w:szCs w:val="22"/>
        </w:rPr>
        <w:t xml:space="preserve">technickou dokumentaci, návod k obsluze, prohlášení o shodě, osvědčení o registraci vozidla (technický průkaz), příp. další platnými předpisy požadovaná osvědčení o schválení </w:t>
      </w:r>
      <w:r w:rsidR="00407102">
        <w:rPr>
          <w:sz w:val="22"/>
          <w:szCs w:val="22"/>
        </w:rPr>
        <w:t>DA</w:t>
      </w:r>
      <w:r w:rsidRPr="007E2682">
        <w:rPr>
          <w:sz w:val="22"/>
          <w:szCs w:val="22"/>
        </w:rPr>
        <w:t xml:space="preserve"> k provozu na pozemních </w:t>
      </w:r>
      <w:r w:rsidRPr="000D4E84">
        <w:rPr>
          <w:sz w:val="22"/>
          <w:szCs w:val="22"/>
        </w:rPr>
        <w:t>komunikacích</w:t>
      </w:r>
      <w:r w:rsidR="007A56CC" w:rsidRPr="000D4E84">
        <w:rPr>
          <w:sz w:val="22"/>
          <w:szCs w:val="22"/>
        </w:rPr>
        <w:t xml:space="preserve"> a </w:t>
      </w:r>
      <w:r w:rsidR="000D4E84">
        <w:rPr>
          <w:sz w:val="22"/>
          <w:szCs w:val="22"/>
        </w:rPr>
        <w:t xml:space="preserve">k </w:t>
      </w:r>
      <w:r w:rsidR="007A56CC" w:rsidRPr="000D4E84">
        <w:rPr>
          <w:sz w:val="22"/>
          <w:szCs w:val="22"/>
        </w:rPr>
        <w:t>provozu požární techniky</w:t>
      </w:r>
      <w:r w:rsidRPr="000D4E84">
        <w:rPr>
          <w:sz w:val="22"/>
          <w:szCs w:val="22"/>
        </w:rPr>
        <w:t xml:space="preserve">, to </w:t>
      </w:r>
      <w:r w:rsidRPr="007E2682">
        <w:rPr>
          <w:sz w:val="22"/>
          <w:szCs w:val="22"/>
        </w:rPr>
        <w:t>vše v českém jazyce;</w:t>
      </w:r>
    </w:p>
    <w:p w:rsidR="004B2BC6" w:rsidRPr="001D53DF" w:rsidRDefault="004B2BC6" w:rsidP="00046A6F">
      <w:pPr>
        <w:pStyle w:val="Odstavecseseznamem"/>
        <w:numPr>
          <w:ilvl w:val="0"/>
          <w:numId w:val="7"/>
        </w:numPr>
        <w:tabs>
          <w:tab w:val="clear" w:pos="284"/>
          <w:tab w:val="left" w:pos="851"/>
        </w:tabs>
        <w:ind w:left="851"/>
        <w:jc w:val="both"/>
        <w:rPr>
          <w:sz w:val="22"/>
          <w:szCs w:val="22"/>
        </w:rPr>
      </w:pPr>
      <w:r w:rsidRPr="001D53DF">
        <w:rPr>
          <w:sz w:val="22"/>
          <w:szCs w:val="22"/>
        </w:rPr>
        <w:t xml:space="preserve">soupis garančních prohlídek </w:t>
      </w:r>
      <w:r w:rsidR="00407102" w:rsidRPr="001D53DF">
        <w:rPr>
          <w:sz w:val="22"/>
          <w:szCs w:val="22"/>
        </w:rPr>
        <w:t>DA</w:t>
      </w:r>
      <w:r w:rsidRPr="001D53DF">
        <w:rPr>
          <w:sz w:val="22"/>
          <w:szCs w:val="22"/>
        </w:rPr>
        <w:t xml:space="preserve"> po dobu záruční doby.</w:t>
      </w:r>
    </w:p>
    <w:p w:rsidR="00477857" w:rsidRDefault="00477857" w:rsidP="00046A6F">
      <w:pPr>
        <w:pStyle w:val="Odstavecseseznamem"/>
        <w:numPr>
          <w:ilvl w:val="0"/>
          <w:numId w:val="10"/>
        </w:numPr>
        <w:tabs>
          <w:tab w:val="left" w:pos="567"/>
        </w:tabs>
        <w:spacing w:before="10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 předání a převzetí každého </w:t>
      </w:r>
      <w:proofErr w:type="gramStart"/>
      <w:r>
        <w:rPr>
          <w:sz w:val="22"/>
          <w:szCs w:val="22"/>
        </w:rPr>
        <w:t>DA</w:t>
      </w:r>
      <w:proofErr w:type="gramEnd"/>
      <w:r>
        <w:rPr>
          <w:sz w:val="22"/>
          <w:szCs w:val="22"/>
        </w:rPr>
        <w:t xml:space="preserve"> bude </w:t>
      </w:r>
      <w:proofErr w:type="gramStart"/>
      <w:r>
        <w:rPr>
          <w:sz w:val="22"/>
          <w:szCs w:val="22"/>
        </w:rPr>
        <w:t>sepsán</w:t>
      </w:r>
      <w:r w:rsidR="00E7381C">
        <w:rPr>
          <w:sz w:val="22"/>
          <w:szCs w:val="22"/>
        </w:rPr>
        <w:t>a</w:t>
      </w:r>
      <w:proofErr w:type="gramEnd"/>
      <w:r w:rsidR="00E7381C">
        <w:rPr>
          <w:sz w:val="22"/>
          <w:szCs w:val="22"/>
        </w:rPr>
        <w:t xml:space="preserve"> oběma stranami podepsán </w:t>
      </w:r>
      <w:r>
        <w:rPr>
          <w:sz w:val="22"/>
          <w:szCs w:val="22"/>
        </w:rPr>
        <w:t>samostatný předávací protokol</w:t>
      </w:r>
      <w:r w:rsidR="00677DF6">
        <w:rPr>
          <w:sz w:val="22"/>
          <w:szCs w:val="22"/>
        </w:rPr>
        <w:t xml:space="preserve"> (celkem tedy budou sepsány 3 předávací protokoly)</w:t>
      </w:r>
      <w:r>
        <w:rPr>
          <w:sz w:val="22"/>
          <w:szCs w:val="22"/>
        </w:rPr>
        <w:t>.</w:t>
      </w:r>
    </w:p>
    <w:p w:rsidR="004B2BC6" w:rsidRDefault="004B2BC6" w:rsidP="00046A6F">
      <w:pPr>
        <w:pStyle w:val="Odstavecseseznamem"/>
        <w:numPr>
          <w:ilvl w:val="0"/>
          <w:numId w:val="10"/>
        </w:numPr>
        <w:tabs>
          <w:tab w:val="left" w:pos="567"/>
        </w:tabs>
        <w:spacing w:before="100"/>
        <w:ind w:left="567" w:hanging="567"/>
        <w:jc w:val="both"/>
        <w:rPr>
          <w:sz w:val="22"/>
          <w:szCs w:val="22"/>
        </w:rPr>
      </w:pPr>
      <w:r w:rsidRPr="007E2682">
        <w:rPr>
          <w:sz w:val="22"/>
          <w:szCs w:val="22"/>
        </w:rPr>
        <w:t xml:space="preserve">Kupující není povinen převzít </w:t>
      </w:r>
      <w:r w:rsidR="00407102">
        <w:rPr>
          <w:sz w:val="22"/>
          <w:szCs w:val="22"/>
        </w:rPr>
        <w:t>DA</w:t>
      </w:r>
      <w:r w:rsidRPr="007E2682">
        <w:rPr>
          <w:sz w:val="22"/>
          <w:szCs w:val="22"/>
        </w:rPr>
        <w:t xml:space="preserve"> v případě výskytu jakýchkoliv vad. V případě, že kupující převezme </w:t>
      </w:r>
      <w:r w:rsidR="00407102">
        <w:rPr>
          <w:sz w:val="22"/>
          <w:szCs w:val="22"/>
        </w:rPr>
        <w:t>DA</w:t>
      </w:r>
      <w:r w:rsidRPr="007E2682">
        <w:rPr>
          <w:sz w:val="22"/>
          <w:szCs w:val="22"/>
        </w:rPr>
        <w:t xml:space="preserve"> s vadami, uvede tuto skutečnost do předávacího protokolu spolu s termínem pro odstranění vady. V případě, že prodávající neodstraní vady uvedené v předávacím protokolu v termínu stanoveném kupujícím, zavazuje se zaplatit smluvní pokutu ve výši </w:t>
      </w:r>
      <w:r w:rsidR="00716755" w:rsidRPr="007E2682">
        <w:rPr>
          <w:sz w:val="22"/>
          <w:szCs w:val="22"/>
        </w:rPr>
        <w:t>1 0</w:t>
      </w:r>
      <w:r w:rsidRPr="007E2682">
        <w:rPr>
          <w:sz w:val="22"/>
          <w:szCs w:val="22"/>
        </w:rPr>
        <w:t>00,- Kč denně za každou vadu, s jejímž odstraněním bude v prodlení.</w:t>
      </w:r>
    </w:p>
    <w:p w:rsidR="000B3C6F" w:rsidRPr="007E2682" w:rsidRDefault="000B3C6F" w:rsidP="004A7417">
      <w:pPr>
        <w:jc w:val="center"/>
        <w:rPr>
          <w:b/>
          <w:sz w:val="22"/>
          <w:szCs w:val="22"/>
        </w:rPr>
      </w:pPr>
      <w:r w:rsidRPr="007E2682">
        <w:rPr>
          <w:color w:val="0070C0"/>
          <w:sz w:val="22"/>
          <w:szCs w:val="22"/>
        </w:rPr>
        <w:br/>
      </w:r>
      <w:r w:rsidRPr="007E2682">
        <w:rPr>
          <w:b/>
          <w:sz w:val="22"/>
          <w:szCs w:val="22"/>
        </w:rPr>
        <w:t>VI.</w:t>
      </w:r>
    </w:p>
    <w:p w:rsidR="000B3C6F" w:rsidRPr="007E2682" w:rsidRDefault="000B3C6F" w:rsidP="00FF4ACF">
      <w:pPr>
        <w:jc w:val="center"/>
        <w:rPr>
          <w:sz w:val="22"/>
          <w:szCs w:val="22"/>
        </w:rPr>
      </w:pPr>
      <w:r w:rsidRPr="007E2682">
        <w:rPr>
          <w:b/>
          <w:sz w:val="22"/>
          <w:szCs w:val="22"/>
        </w:rPr>
        <w:t>Z</w:t>
      </w:r>
      <w:r w:rsidR="004A7417" w:rsidRPr="007E2682">
        <w:rPr>
          <w:b/>
          <w:sz w:val="22"/>
          <w:szCs w:val="22"/>
        </w:rPr>
        <w:t xml:space="preserve">áruční </w:t>
      </w:r>
      <w:r w:rsidR="008A65D9" w:rsidRPr="007E2682">
        <w:rPr>
          <w:b/>
          <w:sz w:val="22"/>
          <w:szCs w:val="22"/>
        </w:rPr>
        <w:t>doba</w:t>
      </w:r>
    </w:p>
    <w:p w:rsidR="005B14FC" w:rsidRPr="007E2682" w:rsidRDefault="005B14FC" w:rsidP="00046A6F">
      <w:pPr>
        <w:pStyle w:val="Nadpis2"/>
        <w:keepNext w:val="0"/>
        <w:numPr>
          <w:ilvl w:val="0"/>
          <w:numId w:val="3"/>
        </w:numPr>
        <w:tabs>
          <w:tab w:val="clear" w:pos="284"/>
          <w:tab w:val="left" w:pos="567"/>
        </w:tabs>
        <w:spacing w:before="100"/>
        <w:ind w:left="567" w:hanging="567"/>
        <w:rPr>
          <w:sz w:val="22"/>
          <w:szCs w:val="22"/>
        </w:rPr>
      </w:pPr>
      <w:r w:rsidRPr="007E2682">
        <w:rPr>
          <w:sz w:val="22"/>
          <w:szCs w:val="22"/>
        </w:rPr>
        <w:t xml:space="preserve">Prodávající poskytuje kupujícímu záruku za jakost a prohlašuje, že dodané </w:t>
      </w:r>
      <w:proofErr w:type="gramStart"/>
      <w:r w:rsidR="00407102">
        <w:rPr>
          <w:sz w:val="22"/>
          <w:szCs w:val="22"/>
        </w:rPr>
        <w:t>DA</w:t>
      </w:r>
      <w:r w:rsidRPr="007E2682">
        <w:rPr>
          <w:sz w:val="22"/>
          <w:szCs w:val="22"/>
        </w:rPr>
        <w:t xml:space="preserve"> bud</w:t>
      </w:r>
      <w:r w:rsidR="00EB1694">
        <w:rPr>
          <w:sz w:val="22"/>
          <w:szCs w:val="22"/>
        </w:rPr>
        <w:t>ou</w:t>
      </w:r>
      <w:proofErr w:type="gramEnd"/>
      <w:r w:rsidRPr="007E2682">
        <w:rPr>
          <w:sz w:val="22"/>
          <w:szCs w:val="22"/>
        </w:rPr>
        <w:t xml:space="preserve"> po celou záruční dobu plně způsobilé pro použití ke smluvenému i obvyklému účelu a že si po celou záruční dobu zachová smluvené i obvyklé vlastnosti. </w:t>
      </w:r>
    </w:p>
    <w:p w:rsidR="00DF1A64" w:rsidRPr="007E2682" w:rsidRDefault="005B14FC" w:rsidP="00046A6F">
      <w:pPr>
        <w:pStyle w:val="Nadpis2"/>
        <w:keepNext w:val="0"/>
        <w:numPr>
          <w:ilvl w:val="0"/>
          <w:numId w:val="3"/>
        </w:numPr>
        <w:tabs>
          <w:tab w:val="clear" w:pos="284"/>
          <w:tab w:val="left" w:pos="567"/>
        </w:tabs>
        <w:spacing w:before="100"/>
        <w:ind w:left="567" w:hanging="567"/>
        <w:rPr>
          <w:sz w:val="22"/>
          <w:szCs w:val="22"/>
        </w:rPr>
      </w:pPr>
      <w:r w:rsidRPr="007E2682">
        <w:rPr>
          <w:sz w:val="22"/>
          <w:szCs w:val="22"/>
        </w:rPr>
        <w:t>Záruční doba poskytnutá prodávajícím činí</w:t>
      </w:r>
      <w:r w:rsidR="00DF1A64" w:rsidRPr="007E2682">
        <w:rPr>
          <w:sz w:val="22"/>
          <w:szCs w:val="22"/>
        </w:rPr>
        <w:t>:</w:t>
      </w:r>
    </w:p>
    <w:p w:rsidR="00DF1A64" w:rsidRPr="007E2682" w:rsidRDefault="00DF1A64" w:rsidP="00046A6F">
      <w:pPr>
        <w:pStyle w:val="Nadpis2"/>
        <w:keepNext w:val="0"/>
        <w:numPr>
          <w:ilvl w:val="0"/>
          <w:numId w:val="12"/>
        </w:numPr>
        <w:tabs>
          <w:tab w:val="left" w:pos="567"/>
        </w:tabs>
        <w:spacing w:before="0"/>
        <w:ind w:left="924" w:hanging="357"/>
        <w:rPr>
          <w:sz w:val="22"/>
          <w:szCs w:val="22"/>
        </w:rPr>
      </w:pPr>
      <w:r w:rsidRPr="007E2682">
        <w:rPr>
          <w:sz w:val="22"/>
          <w:szCs w:val="22"/>
        </w:rPr>
        <w:t>na mechanické části: 24 měsíců</w:t>
      </w:r>
      <w:r w:rsidR="000D4E84">
        <w:rPr>
          <w:sz w:val="22"/>
          <w:szCs w:val="22"/>
        </w:rPr>
        <w:t>,</w:t>
      </w:r>
    </w:p>
    <w:p w:rsidR="00DF1A64" w:rsidRPr="007E2682" w:rsidRDefault="00DF1A64" w:rsidP="00046A6F">
      <w:pPr>
        <w:pStyle w:val="Nadpis2"/>
        <w:keepNext w:val="0"/>
        <w:numPr>
          <w:ilvl w:val="0"/>
          <w:numId w:val="12"/>
        </w:numPr>
        <w:tabs>
          <w:tab w:val="left" w:pos="567"/>
        </w:tabs>
        <w:spacing w:before="0"/>
        <w:ind w:left="924" w:hanging="357"/>
        <w:rPr>
          <w:sz w:val="22"/>
          <w:szCs w:val="22"/>
        </w:rPr>
      </w:pPr>
      <w:r w:rsidRPr="007E2682">
        <w:rPr>
          <w:sz w:val="22"/>
          <w:szCs w:val="22"/>
        </w:rPr>
        <w:t>na lak:36 měsíců</w:t>
      </w:r>
      <w:r w:rsidR="00DD6792" w:rsidRPr="007E2682">
        <w:rPr>
          <w:sz w:val="22"/>
          <w:szCs w:val="22"/>
        </w:rPr>
        <w:t>,</w:t>
      </w:r>
    </w:p>
    <w:p w:rsidR="00DF1A64" w:rsidRDefault="00DF1A64" w:rsidP="00046A6F">
      <w:pPr>
        <w:pStyle w:val="Nadpis2"/>
        <w:keepNext w:val="0"/>
        <w:numPr>
          <w:ilvl w:val="0"/>
          <w:numId w:val="12"/>
        </w:numPr>
        <w:tabs>
          <w:tab w:val="left" w:pos="567"/>
        </w:tabs>
        <w:spacing w:before="0"/>
        <w:ind w:left="924" w:hanging="357"/>
        <w:rPr>
          <w:sz w:val="22"/>
          <w:szCs w:val="22"/>
        </w:rPr>
      </w:pPr>
      <w:r w:rsidRPr="007E2682">
        <w:rPr>
          <w:sz w:val="22"/>
          <w:szCs w:val="22"/>
        </w:rPr>
        <w:t xml:space="preserve">na prorezavění </w:t>
      </w:r>
      <w:proofErr w:type="spellStart"/>
      <w:r w:rsidRPr="007E2682">
        <w:rPr>
          <w:sz w:val="22"/>
          <w:szCs w:val="22"/>
        </w:rPr>
        <w:t>karosie</w:t>
      </w:r>
      <w:proofErr w:type="spellEnd"/>
      <w:r w:rsidRPr="007E2682">
        <w:rPr>
          <w:sz w:val="22"/>
          <w:szCs w:val="22"/>
        </w:rPr>
        <w:t>: 5 let</w:t>
      </w:r>
      <w:r w:rsidR="00DD6792" w:rsidRPr="007E2682">
        <w:rPr>
          <w:sz w:val="22"/>
          <w:szCs w:val="22"/>
        </w:rPr>
        <w:t>,</w:t>
      </w:r>
    </w:p>
    <w:p w:rsidR="00F1172B" w:rsidRPr="00F1172B" w:rsidRDefault="00F1172B" w:rsidP="00046A6F">
      <w:pPr>
        <w:pStyle w:val="Nadpis2"/>
        <w:keepNext w:val="0"/>
        <w:numPr>
          <w:ilvl w:val="0"/>
          <w:numId w:val="12"/>
        </w:numPr>
        <w:tabs>
          <w:tab w:val="left" w:pos="567"/>
        </w:tabs>
        <w:spacing w:before="0"/>
        <w:ind w:left="924" w:hanging="357"/>
        <w:rPr>
          <w:sz w:val="22"/>
          <w:szCs w:val="22"/>
        </w:rPr>
      </w:pPr>
      <w:r w:rsidRPr="001D53DF">
        <w:rPr>
          <w:sz w:val="22"/>
          <w:szCs w:val="22"/>
        </w:rPr>
        <w:t xml:space="preserve">na nářadí dodané jako příslušenství </w:t>
      </w:r>
      <w:proofErr w:type="gramStart"/>
      <w:r w:rsidR="00407102" w:rsidRPr="001D53DF">
        <w:rPr>
          <w:sz w:val="22"/>
          <w:szCs w:val="22"/>
        </w:rPr>
        <w:t>DA</w:t>
      </w:r>
      <w:proofErr w:type="gramEnd"/>
      <w:r w:rsidRPr="001D53DF">
        <w:rPr>
          <w:sz w:val="22"/>
          <w:szCs w:val="22"/>
        </w:rPr>
        <w:t>: 24 měsíců</w:t>
      </w:r>
      <w:r w:rsidRPr="00F1172B">
        <w:rPr>
          <w:sz w:val="22"/>
          <w:szCs w:val="22"/>
        </w:rPr>
        <w:t>.</w:t>
      </w:r>
    </w:p>
    <w:p w:rsidR="005B14FC" w:rsidRPr="007E2682" w:rsidRDefault="00D015E3" w:rsidP="00DF1A64">
      <w:pPr>
        <w:pStyle w:val="Nadpis2"/>
        <w:keepNext w:val="0"/>
        <w:numPr>
          <w:ilvl w:val="0"/>
          <w:numId w:val="0"/>
        </w:numPr>
        <w:tabs>
          <w:tab w:val="left" w:pos="567"/>
        </w:tabs>
        <w:spacing w:before="0"/>
        <w:ind w:left="567"/>
        <w:rPr>
          <w:sz w:val="22"/>
          <w:szCs w:val="22"/>
        </w:rPr>
      </w:pPr>
      <w:r>
        <w:rPr>
          <w:sz w:val="22"/>
          <w:szCs w:val="22"/>
        </w:rPr>
        <w:t xml:space="preserve">Záruční doba počíná běžet </w:t>
      </w:r>
      <w:r w:rsidR="005B14FC" w:rsidRPr="007E2682">
        <w:rPr>
          <w:sz w:val="22"/>
          <w:szCs w:val="22"/>
        </w:rPr>
        <w:t>dne</w:t>
      </w:r>
      <w:r>
        <w:rPr>
          <w:sz w:val="22"/>
          <w:szCs w:val="22"/>
        </w:rPr>
        <w:t>m</w:t>
      </w:r>
      <w:r w:rsidR="005B14FC" w:rsidRPr="007E2682">
        <w:rPr>
          <w:sz w:val="22"/>
          <w:szCs w:val="22"/>
        </w:rPr>
        <w:t xml:space="preserve"> dodání </w:t>
      </w:r>
      <w:proofErr w:type="gramStart"/>
      <w:r w:rsidR="00407102">
        <w:rPr>
          <w:sz w:val="22"/>
          <w:szCs w:val="22"/>
        </w:rPr>
        <w:t>DA</w:t>
      </w:r>
      <w:proofErr w:type="gramEnd"/>
      <w:r w:rsidR="005B14FC" w:rsidRPr="007E2682">
        <w:rPr>
          <w:sz w:val="22"/>
          <w:szCs w:val="22"/>
        </w:rPr>
        <w:t>.</w:t>
      </w:r>
    </w:p>
    <w:p w:rsidR="005B14FC" w:rsidRPr="001D53DF" w:rsidRDefault="005B14FC" w:rsidP="00046A6F">
      <w:pPr>
        <w:pStyle w:val="Zkladntext"/>
        <w:numPr>
          <w:ilvl w:val="0"/>
          <w:numId w:val="3"/>
        </w:numPr>
        <w:tabs>
          <w:tab w:val="clear" w:pos="284"/>
          <w:tab w:val="left" w:pos="567"/>
          <w:tab w:val="left" w:pos="709"/>
          <w:tab w:val="left" w:pos="4111"/>
          <w:tab w:val="left" w:pos="4253"/>
        </w:tabs>
        <w:spacing w:before="100" w:after="0"/>
        <w:ind w:left="567" w:hanging="567"/>
        <w:jc w:val="both"/>
        <w:rPr>
          <w:sz w:val="22"/>
          <w:szCs w:val="22"/>
        </w:rPr>
      </w:pPr>
      <w:r w:rsidRPr="007E2682">
        <w:rPr>
          <w:sz w:val="22"/>
          <w:szCs w:val="22"/>
        </w:rPr>
        <w:t xml:space="preserve">Prodávající je povinen odstranit vady </w:t>
      </w:r>
      <w:r w:rsidRPr="001D53DF">
        <w:rPr>
          <w:sz w:val="22"/>
          <w:szCs w:val="22"/>
        </w:rPr>
        <w:t>do 15 dnů ode dne obdržení reklamace, pokud strany zejména z důvodů technických nedohodnou jiný termín.</w:t>
      </w:r>
    </w:p>
    <w:p w:rsidR="005B14FC" w:rsidRPr="007E2682" w:rsidRDefault="005B14FC" w:rsidP="00046A6F">
      <w:pPr>
        <w:pStyle w:val="Zkladntext"/>
        <w:numPr>
          <w:ilvl w:val="0"/>
          <w:numId w:val="3"/>
        </w:numPr>
        <w:tabs>
          <w:tab w:val="clear" w:pos="284"/>
          <w:tab w:val="left" w:pos="567"/>
          <w:tab w:val="left" w:pos="709"/>
          <w:tab w:val="left" w:pos="4111"/>
          <w:tab w:val="left" w:pos="4253"/>
        </w:tabs>
        <w:spacing w:before="100" w:after="0"/>
        <w:ind w:left="567" w:hanging="567"/>
        <w:jc w:val="both"/>
        <w:rPr>
          <w:sz w:val="22"/>
          <w:szCs w:val="22"/>
        </w:rPr>
      </w:pPr>
      <w:r w:rsidRPr="007E2682">
        <w:rPr>
          <w:sz w:val="22"/>
          <w:szCs w:val="22"/>
        </w:rPr>
        <w:t>Náklady na odstranění vad hradí v případě oprávněné reklamace prodávající. V případě, že by se následně zjistilo, že reklamace není oprávněná, nese dané náklady kupující.</w:t>
      </w:r>
    </w:p>
    <w:p w:rsidR="005B14FC" w:rsidRPr="007E2682" w:rsidRDefault="005B14FC" w:rsidP="00046A6F">
      <w:pPr>
        <w:pStyle w:val="Zkladntext"/>
        <w:numPr>
          <w:ilvl w:val="0"/>
          <w:numId w:val="3"/>
        </w:numPr>
        <w:tabs>
          <w:tab w:val="clear" w:pos="284"/>
          <w:tab w:val="left" w:pos="567"/>
          <w:tab w:val="left" w:pos="709"/>
          <w:tab w:val="left" w:pos="4111"/>
          <w:tab w:val="left" w:pos="4253"/>
        </w:tabs>
        <w:spacing w:before="100" w:after="0"/>
        <w:ind w:left="567" w:hanging="567"/>
        <w:jc w:val="both"/>
        <w:rPr>
          <w:sz w:val="22"/>
          <w:szCs w:val="22"/>
        </w:rPr>
      </w:pPr>
      <w:r w:rsidRPr="007E2682">
        <w:rPr>
          <w:sz w:val="22"/>
          <w:szCs w:val="22"/>
        </w:rPr>
        <w:t>V případě, že prodávající nezajistí odstranění reklamované vady v dohodnuté lhůtě, má kupující právo zajistit odstranění vady jiným způsobem (zejm. odstranění zadat u třetí osoby na náklady prodávajícího) a všechny náklady s tím spojené se prodávající zavazuje kupujícímu bezodkladně na jeho výzvu uhradit.</w:t>
      </w:r>
    </w:p>
    <w:p w:rsidR="00194A68" w:rsidRPr="001D53DF" w:rsidRDefault="00194A68" w:rsidP="00046A6F">
      <w:pPr>
        <w:pStyle w:val="Zkladntext"/>
        <w:numPr>
          <w:ilvl w:val="0"/>
          <w:numId w:val="3"/>
        </w:numPr>
        <w:tabs>
          <w:tab w:val="clear" w:pos="284"/>
          <w:tab w:val="left" w:pos="567"/>
        </w:tabs>
        <w:spacing w:before="100" w:after="0"/>
        <w:ind w:left="567" w:hanging="567"/>
        <w:jc w:val="both"/>
        <w:rPr>
          <w:sz w:val="22"/>
          <w:szCs w:val="22"/>
        </w:rPr>
      </w:pPr>
      <w:r w:rsidRPr="007E2682">
        <w:rPr>
          <w:sz w:val="22"/>
          <w:szCs w:val="22"/>
        </w:rPr>
        <w:lastRenderedPageBreak/>
        <w:t xml:space="preserve">Kupující je povinen v průběhu záruční doby </w:t>
      </w:r>
      <w:r w:rsidR="004B1428">
        <w:rPr>
          <w:sz w:val="22"/>
          <w:szCs w:val="22"/>
        </w:rPr>
        <w:t xml:space="preserve">dle bodu </w:t>
      </w:r>
      <w:proofErr w:type="gramStart"/>
      <w:r w:rsidR="004B1428" w:rsidRPr="001D53DF">
        <w:rPr>
          <w:sz w:val="22"/>
          <w:szCs w:val="22"/>
        </w:rPr>
        <w:t>6.2. písm.</w:t>
      </w:r>
      <w:proofErr w:type="gramEnd"/>
      <w:r w:rsidR="001D53DF" w:rsidRPr="001D53DF">
        <w:rPr>
          <w:sz w:val="22"/>
          <w:szCs w:val="22"/>
        </w:rPr>
        <w:t xml:space="preserve"> </w:t>
      </w:r>
      <w:r w:rsidR="004B1428" w:rsidRPr="001D53DF">
        <w:rPr>
          <w:sz w:val="22"/>
          <w:szCs w:val="22"/>
        </w:rPr>
        <w:t xml:space="preserve">a) a b) této smlouvy </w:t>
      </w:r>
      <w:r w:rsidRPr="001D53DF">
        <w:rPr>
          <w:sz w:val="22"/>
          <w:szCs w:val="22"/>
        </w:rPr>
        <w:t xml:space="preserve">absolvovat garanční prohlídky </w:t>
      </w:r>
      <w:r w:rsidR="00407102" w:rsidRPr="001D53DF">
        <w:rPr>
          <w:sz w:val="22"/>
          <w:szCs w:val="22"/>
        </w:rPr>
        <w:t>DA</w:t>
      </w:r>
      <w:r w:rsidRPr="001D53DF">
        <w:rPr>
          <w:sz w:val="22"/>
          <w:szCs w:val="22"/>
        </w:rPr>
        <w:t xml:space="preserve"> podle soupisu, který mu prodávající předá při dodání </w:t>
      </w:r>
      <w:r w:rsidR="00407102" w:rsidRPr="001D53DF">
        <w:rPr>
          <w:sz w:val="22"/>
          <w:szCs w:val="22"/>
        </w:rPr>
        <w:t>DA</w:t>
      </w:r>
      <w:r w:rsidRPr="001D53DF">
        <w:rPr>
          <w:sz w:val="22"/>
          <w:szCs w:val="22"/>
        </w:rPr>
        <w:t>. Provedení veškerých garančních prohlídek je zahrnut</w:t>
      </w:r>
      <w:r w:rsidR="005B02F9" w:rsidRPr="001D53DF">
        <w:rPr>
          <w:sz w:val="22"/>
          <w:szCs w:val="22"/>
        </w:rPr>
        <w:t>o</w:t>
      </w:r>
      <w:r w:rsidRPr="001D53DF">
        <w:rPr>
          <w:sz w:val="22"/>
          <w:szCs w:val="22"/>
        </w:rPr>
        <w:t xml:space="preserve"> v </w:t>
      </w:r>
      <w:r w:rsidR="00E7381C" w:rsidRPr="001D53DF">
        <w:rPr>
          <w:sz w:val="22"/>
          <w:szCs w:val="22"/>
        </w:rPr>
        <w:t>c</w:t>
      </w:r>
      <w:r w:rsidRPr="001D53DF">
        <w:rPr>
          <w:sz w:val="22"/>
          <w:szCs w:val="22"/>
        </w:rPr>
        <w:t>elkové kupní ceně</w:t>
      </w:r>
      <w:r w:rsidR="001D53DF" w:rsidRPr="001D53DF">
        <w:rPr>
          <w:sz w:val="22"/>
          <w:szCs w:val="22"/>
        </w:rPr>
        <w:t xml:space="preserve"> </w:t>
      </w:r>
      <w:r w:rsidR="00407102" w:rsidRPr="001D53DF">
        <w:rPr>
          <w:sz w:val="22"/>
          <w:szCs w:val="22"/>
        </w:rPr>
        <w:t>DA</w:t>
      </w:r>
      <w:r w:rsidR="00CD4D78" w:rsidRPr="001D53DF">
        <w:rPr>
          <w:sz w:val="22"/>
          <w:szCs w:val="22"/>
        </w:rPr>
        <w:t>, včetně DPH</w:t>
      </w:r>
      <w:r w:rsidR="00A56113" w:rsidRPr="001D53DF">
        <w:rPr>
          <w:sz w:val="22"/>
          <w:szCs w:val="22"/>
        </w:rPr>
        <w:t>. V ceně garančních prohlídek není zahrnut spotřební materiál (oleje, filtry apod.), které bude kupující hradit dle ceníku prodávajícího.</w:t>
      </w:r>
    </w:p>
    <w:p w:rsidR="00194A68" w:rsidRPr="001D53DF" w:rsidRDefault="00194A68" w:rsidP="00046A6F">
      <w:pPr>
        <w:pStyle w:val="Zkladntext"/>
        <w:numPr>
          <w:ilvl w:val="0"/>
          <w:numId w:val="3"/>
        </w:numPr>
        <w:tabs>
          <w:tab w:val="clear" w:pos="284"/>
          <w:tab w:val="left" w:pos="567"/>
          <w:tab w:val="left" w:pos="709"/>
          <w:tab w:val="left" w:pos="4111"/>
          <w:tab w:val="left" w:pos="4253"/>
        </w:tabs>
        <w:spacing w:before="100" w:after="0"/>
        <w:ind w:left="567" w:hanging="567"/>
        <w:jc w:val="both"/>
        <w:rPr>
          <w:sz w:val="22"/>
          <w:szCs w:val="22"/>
        </w:rPr>
      </w:pPr>
      <w:r w:rsidRPr="001D53DF">
        <w:rPr>
          <w:sz w:val="22"/>
          <w:szCs w:val="22"/>
        </w:rPr>
        <w:t xml:space="preserve">Strany se dohodly, že garanční prohlídky budou prováděny na adrese </w:t>
      </w:r>
      <w:r w:rsidR="00BD237D" w:rsidRPr="001D53DF">
        <w:rPr>
          <w:sz w:val="22"/>
          <w:szCs w:val="22"/>
        </w:rPr>
        <w:t>hasičské zbrojnice - Na Lánech 479, 570 01 Litomyšl</w:t>
      </w:r>
      <w:r w:rsidR="006A6720" w:rsidRPr="001D53DF">
        <w:rPr>
          <w:sz w:val="22"/>
          <w:szCs w:val="22"/>
        </w:rPr>
        <w:t>, nebo na jiném místě</w:t>
      </w:r>
      <w:r w:rsidR="00BD237D" w:rsidRPr="001D53DF">
        <w:rPr>
          <w:sz w:val="22"/>
          <w:szCs w:val="22"/>
        </w:rPr>
        <w:t>, na němž se strany dohodnou</w:t>
      </w:r>
      <w:r w:rsidR="002B2708" w:rsidRPr="001D53DF">
        <w:rPr>
          <w:sz w:val="22"/>
          <w:szCs w:val="22"/>
        </w:rPr>
        <w:t xml:space="preserve"> (např. servis prodávajícího)</w:t>
      </w:r>
      <w:r w:rsidR="00BD237D" w:rsidRPr="001D53DF">
        <w:rPr>
          <w:sz w:val="22"/>
          <w:szCs w:val="22"/>
        </w:rPr>
        <w:t>.</w:t>
      </w:r>
    </w:p>
    <w:p w:rsidR="001A1824" w:rsidRPr="001D53DF" w:rsidRDefault="001A1824" w:rsidP="00046A6F">
      <w:pPr>
        <w:pStyle w:val="Zkladntext"/>
        <w:numPr>
          <w:ilvl w:val="0"/>
          <w:numId w:val="3"/>
        </w:numPr>
        <w:tabs>
          <w:tab w:val="clear" w:pos="284"/>
          <w:tab w:val="left" w:pos="567"/>
          <w:tab w:val="left" w:pos="709"/>
          <w:tab w:val="left" w:pos="4111"/>
          <w:tab w:val="left" w:pos="4253"/>
        </w:tabs>
        <w:spacing w:before="100" w:after="0"/>
        <w:ind w:left="567" w:hanging="567"/>
        <w:jc w:val="both"/>
        <w:rPr>
          <w:sz w:val="22"/>
          <w:szCs w:val="22"/>
        </w:rPr>
      </w:pPr>
      <w:r w:rsidRPr="001D53DF">
        <w:rPr>
          <w:sz w:val="22"/>
          <w:szCs w:val="22"/>
        </w:rPr>
        <w:t xml:space="preserve">Strany se dále dohodly, že </w:t>
      </w:r>
      <w:r w:rsidR="002C46A5" w:rsidRPr="001D53DF">
        <w:rPr>
          <w:sz w:val="22"/>
          <w:szCs w:val="22"/>
        </w:rPr>
        <w:t>prodávající garantuje</w:t>
      </w:r>
      <w:r w:rsidR="00806097" w:rsidRPr="001D53DF">
        <w:rPr>
          <w:sz w:val="22"/>
          <w:szCs w:val="22"/>
        </w:rPr>
        <w:t xml:space="preserve"> kupujícímu:</w:t>
      </w:r>
    </w:p>
    <w:p w:rsidR="00806097" w:rsidRPr="001D53DF" w:rsidRDefault="00806097" w:rsidP="00046A6F">
      <w:pPr>
        <w:pStyle w:val="Odstavecseseznamem"/>
        <w:numPr>
          <w:ilvl w:val="0"/>
          <w:numId w:val="7"/>
        </w:numPr>
        <w:tabs>
          <w:tab w:val="clear" w:pos="284"/>
          <w:tab w:val="left" w:pos="851"/>
        </w:tabs>
        <w:ind w:left="851"/>
        <w:jc w:val="both"/>
        <w:rPr>
          <w:sz w:val="22"/>
          <w:szCs w:val="22"/>
        </w:rPr>
      </w:pPr>
      <w:r w:rsidRPr="001D53DF">
        <w:rPr>
          <w:sz w:val="22"/>
          <w:szCs w:val="22"/>
        </w:rPr>
        <w:t xml:space="preserve">specializovaný servis </w:t>
      </w:r>
      <w:r w:rsidR="00407102" w:rsidRPr="001D53DF">
        <w:rPr>
          <w:sz w:val="22"/>
          <w:szCs w:val="22"/>
        </w:rPr>
        <w:t>DA</w:t>
      </w:r>
      <w:r w:rsidRPr="001D53DF">
        <w:rPr>
          <w:sz w:val="22"/>
          <w:szCs w:val="22"/>
        </w:rPr>
        <w:t xml:space="preserve"> s dobou nástupu na opravu v záruční i pozáruční době maximálně 4</w:t>
      </w:r>
      <w:r w:rsidR="006A6720" w:rsidRPr="001D53DF">
        <w:rPr>
          <w:sz w:val="22"/>
          <w:szCs w:val="22"/>
        </w:rPr>
        <w:t>8</w:t>
      </w:r>
      <w:r w:rsidR="00660323" w:rsidRPr="001D53DF">
        <w:rPr>
          <w:sz w:val="22"/>
          <w:szCs w:val="22"/>
        </w:rPr>
        <w:t> </w:t>
      </w:r>
      <w:r w:rsidRPr="001D53DF">
        <w:rPr>
          <w:sz w:val="22"/>
          <w:szCs w:val="22"/>
        </w:rPr>
        <w:t>hodin od nahlášení závad;</w:t>
      </w:r>
    </w:p>
    <w:p w:rsidR="001A1824" w:rsidRPr="001D53DF" w:rsidRDefault="001A1824" w:rsidP="00046A6F">
      <w:pPr>
        <w:pStyle w:val="Odstavecseseznamem"/>
        <w:numPr>
          <w:ilvl w:val="0"/>
          <w:numId w:val="7"/>
        </w:numPr>
        <w:tabs>
          <w:tab w:val="clear" w:pos="284"/>
          <w:tab w:val="left" w:pos="851"/>
        </w:tabs>
        <w:ind w:left="851"/>
        <w:jc w:val="both"/>
        <w:rPr>
          <w:sz w:val="22"/>
          <w:szCs w:val="22"/>
        </w:rPr>
      </w:pPr>
      <w:r w:rsidRPr="001D53DF">
        <w:rPr>
          <w:sz w:val="22"/>
          <w:szCs w:val="22"/>
        </w:rPr>
        <w:t xml:space="preserve">pozáruční servis a dostupnost servisu (včetně náhradních dílů) po dobu </w:t>
      </w:r>
      <w:r w:rsidR="00660323" w:rsidRPr="001D53DF">
        <w:rPr>
          <w:sz w:val="22"/>
          <w:szCs w:val="22"/>
        </w:rPr>
        <w:t>10</w:t>
      </w:r>
      <w:r w:rsidRPr="001D53DF">
        <w:rPr>
          <w:sz w:val="22"/>
          <w:szCs w:val="22"/>
        </w:rPr>
        <w:t xml:space="preserve"> let od </w:t>
      </w:r>
      <w:r w:rsidR="00660323" w:rsidRPr="001D53DF">
        <w:rPr>
          <w:sz w:val="22"/>
          <w:szCs w:val="22"/>
        </w:rPr>
        <w:t xml:space="preserve">dodání </w:t>
      </w:r>
      <w:proofErr w:type="gramStart"/>
      <w:r w:rsidR="00407102" w:rsidRPr="001D53DF">
        <w:rPr>
          <w:sz w:val="22"/>
          <w:szCs w:val="22"/>
        </w:rPr>
        <w:t>DA</w:t>
      </w:r>
      <w:proofErr w:type="gramEnd"/>
      <w:r w:rsidR="00660323" w:rsidRPr="001D53DF">
        <w:rPr>
          <w:sz w:val="22"/>
          <w:szCs w:val="22"/>
        </w:rPr>
        <w:t>.</w:t>
      </w:r>
    </w:p>
    <w:p w:rsidR="000B3C6F" w:rsidRPr="007E2682" w:rsidRDefault="000B3C6F" w:rsidP="000B3C6F">
      <w:pPr>
        <w:rPr>
          <w:sz w:val="22"/>
          <w:szCs w:val="22"/>
        </w:rPr>
      </w:pPr>
    </w:p>
    <w:p w:rsidR="000B3C6F" w:rsidRPr="007E2682" w:rsidRDefault="000B3C6F" w:rsidP="000B3C6F">
      <w:pPr>
        <w:jc w:val="center"/>
        <w:rPr>
          <w:b/>
          <w:sz w:val="22"/>
          <w:szCs w:val="22"/>
        </w:rPr>
      </w:pPr>
      <w:r w:rsidRPr="007E2682">
        <w:rPr>
          <w:b/>
          <w:sz w:val="22"/>
          <w:szCs w:val="22"/>
        </w:rPr>
        <w:t>VII.</w:t>
      </w:r>
    </w:p>
    <w:p w:rsidR="000B3C6F" w:rsidRPr="007E2682" w:rsidRDefault="000B3C6F" w:rsidP="000B3C6F">
      <w:pPr>
        <w:jc w:val="center"/>
        <w:rPr>
          <w:b/>
          <w:sz w:val="22"/>
          <w:szCs w:val="22"/>
        </w:rPr>
      </w:pPr>
      <w:r w:rsidRPr="007E2682">
        <w:rPr>
          <w:b/>
          <w:sz w:val="22"/>
          <w:szCs w:val="22"/>
        </w:rPr>
        <w:t>V</w:t>
      </w:r>
      <w:r w:rsidR="004A7417" w:rsidRPr="007E2682">
        <w:rPr>
          <w:b/>
          <w:sz w:val="22"/>
          <w:szCs w:val="22"/>
        </w:rPr>
        <w:t>lastnické právo a nebezpečí škody</w:t>
      </w:r>
    </w:p>
    <w:p w:rsidR="000B3C6F" w:rsidRPr="007E2682" w:rsidRDefault="000B3C6F" w:rsidP="00046A6F">
      <w:pPr>
        <w:pStyle w:val="Odstavecseseznamem"/>
        <w:numPr>
          <w:ilvl w:val="0"/>
          <w:numId w:val="11"/>
        </w:numPr>
        <w:tabs>
          <w:tab w:val="left" w:pos="567"/>
        </w:tabs>
        <w:spacing w:before="120"/>
        <w:ind w:left="567" w:hanging="567"/>
        <w:rPr>
          <w:sz w:val="22"/>
          <w:szCs w:val="22"/>
        </w:rPr>
      </w:pPr>
      <w:r w:rsidRPr="007E2682">
        <w:rPr>
          <w:sz w:val="22"/>
          <w:szCs w:val="22"/>
        </w:rPr>
        <w:t>Prodávající prohlašuje, že</w:t>
      </w:r>
      <w:r w:rsidR="00090EFE" w:rsidRPr="007E2682">
        <w:rPr>
          <w:sz w:val="22"/>
          <w:szCs w:val="22"/>
        </w:rPr>
        <w:t xml:space="preserve"> je vlastníkem </w:t>
      </w:r>
      <w:r w:rsidR="00407102">
        <w:rPr>
          <w:sz w:val="22"/>
          <w:szCs w:val="22"/>
        </w:rPr>
        <w:t>DA</w:t>
      </w:r>
      <w:r w:rsidR="00090EFE" w:rsidRPr="007E2682">
        <w:rPr>
          <w:sz w:val="22"/>
          <w:szCs w:val="22"/>
        </w:rPr>
        <w:t xml:space="preserve"> a</w:t>
      </w:r>
      <w:r w:rsidRPr="007E2682">
        <w:rPr>
          <w:sz w:val="22"/>
          <w:szCs w:val="22"/>
        </w:rPr>
        <w:t xml:space="preserve"> k </w:t>
      </w:r>
      <w:r w:rsidR="00407102">
        <w:rPr>
          <w:sz w:val="22"/>
          <w:szCs w:val="22"/>
        </w:rPr>
        <w:t>DA</w:t>
      </w:r>
      <w:r w:rsidR="00090EFE" w:rsidRPr="007E2682">
        <w:rPr>
          <w:sz w:val="22"/>
          <w:szCs w:val="22"/>
        </w:rPr>
        <w:t>se</w:t>
      </w:r>
      <w:r w:rsidRPr="007E2682">
        <w:rPr>
          <w:sz w:val="22"/>
          <w:szCs w:val="22"/>
        </w:rPr>
        <w:t>nevztahují práva třetích osob.</w:t>
      </w:r>
    </w:p>
    <w:p w:rsidR="005B02F9" w:rsidRPr="007E2682" w:rsidRDefault="00CA45A3" w:rsidP="00046A6F">
      <w:pPr>
        <w:pStyle w:val="Odstavecseseznamem"/>
        <w:numPr>
          <w:ilvl w:val="0"/>
          <w:numId w:val="11"/>
        </w:numPr>
        <w:tabs>
          <w:tab w:val="left" w:pos="567"/>
        </w:tabs>
        <w:spacing w:before="120"/>
        <w:ind w:left="567" w:hanging="567"/>
        <w:jc w:val="both"/>
        <w:rPr>
          <w:b/>
          <w:sz w:val="22"/>
          <w:szCs w:val="22"/>
        </w:rPr>
      </w:pPr>
      <w:r w:rsidRPr="007E2682">
        <w:rPr>
          <w:sz w:val="22"/>
          <w:szCs w:val="22"/>
        </w:rPr>
        <w:t xml:space="preserve">Vlastnické právo </w:t>
      </w:r>
      <w:r w:rsidR="005B02F9" w:rsidRPr="007E2682">
        <w:rPr>
          <w:sz w:val="22"/>
          <w:szCs w:val="22"/>
        </w:rPr>
        <w:t xml:space="preserve">a nebezpečí škody na </w:t>
      </w:r>
      <w:r w:rsidR="00407102">
        <w:rPr>
          <w:sz w:val="22"/>
          <w:szCs w:val="22"/>
        </w:rPr>
        <w:t>DA</w:t>
      </w:r>
      <w:r w:rsidRPr="007E2682">
        <w:rPr>
          <w:sz w:val="22"/>
          <w:szCs w:val="22"/>
        </w:rPr>
        <w:t>přechází na kupujícího okamžikem</w:t>
      </w:r>
      <w:r w:rsidR="005B02F9" w:rsidRPr="007E2682">
        <w:rPr>
          <w:sz w:val="22"/>
          <w:szCs w:val="22"/>
        </w:rPr>
        <w:t xml:space="preserve">převzetí </w:t>
      </w:r>
      <w:r w:rsidR="00407102">
        <w:rPr>
          <w:sz w:val="22"/>
          <w:szCs w:val="22"/>
        </w:rPr>
        <w:t>DA</w:t>
      </w:r>
      <w:r w:rsidR="005B02F9" w:rsidRPr="007E2682">
        <w:rPr>
          <w:sz w:val="22"/>
          <w:szCs w:val="22"/>
        </w:rPr>
        <w:t>.</w:t>
      </w:r>
    </w:p>
    <w:p w:rsidR="00CC2BA6" w:rsidRPr="007E2682" w:rsidRDefault="00CC2BA6" w:rsidP="005B02F9">
      <w:pPr>
        <w:pStyle w:val="Odstavecseseznamem"/>
        <w:tabs>
          <w:tab w:val="left" w:pos="567"/>
        </w:tabs>
        <w:ind w:left="567"/>
        <w:jc w:val="both"/>
        <w:rPr>
          <w:b/>
          <w:sz w:val="22"/>
          <w:szCs w:val="22"/>
        </w:rPr>
      </w:pPr>
    </w:p>
    <w:p w:rsidR="000B3C6F" w:rsidRPr="007E2682" w:rsidRDefault="005A7685" w:rsidP="000B3C6F">
      <w:pPr>
        <w:jc w:val="center"/>
        <w:rPr>
          <w:b/>
          <w:sz w:val="22"/>
          <w:szCs w:val="22"/>
        </w:rPr>
      </w:pPr>
      <w:r w:rsidRPr="007E2682">
        <w:rPr>
          <w:b/>
          <w:sz w:val="22"/>
          <w:szCs w:val="22"/>
        </w:rPr>
        <w:t>VI</w:t>
      </w:r>
      <w:r w:rsidR="008B736B" w:rsidRPr="007E2682">
        <w:rPr>
          <w:b/>
          <w:sz w:val="22"/>
          <w:szCs w:val="22"/>
        </w:rPr>
        <w:t>I</w:t>
      </w:r>
      <w:r w:rsidRPr="007E2682">
        <w:rPr>
          <w:b/>
          <w:sz w:val="22"/>
          <w:szCs w:val="22"/>
        </w:rPr>
        <w:t>I</w:t>
      </w:r>
      <w:r w:rsidR="000B3C6F" w:rsidRPr="007E2682">
        <w:rPr>
          <w:b/>
          <w:sz w:val="22"/>
          <w:szCs w:val="22"/>
        </w:rPr>
        <w:t>.</w:t>
      </w:r>
    </w:p>
    <w:p w:rsidR="00E33C07" w:rsidRPr="007E2682" w:rsidRDefault="00E33C07" w:rsidP="00E33C07">
      <w:pPr>
        <w:pStyle w:val="Zkladntext"/>
        <w:tabs>
          <w:tab w:val="left" w:pos="426"/>
        </w:tabs>
        <w:spacing w:after="0"/>
        <w:jc w:val="center"/>
        <w:rPr>
          <w:b/>
          <w:bCs/>
          <w:sz w:val="22"/>
          <w:szCs w:val="22"/>
        </w:rPr>
      </w:pPr>
      <w:r w:rsidRPr="007E2682">
        <w:rPr>
          <w:b/>
          <w:bCs/>
          <w:sz w:val="22"/>
          <w:szCs w:val="22"/>
        </w:rPr>
        <w:t xml:space="preserve">Adresy pro doručování </w:t>
      </w:r>
      <w:r w:rsidR="00F651AD" w:rsidRPr="007E2682">
        <w:rPr>
          <w:b/>
          <w:bCs/>
          <w:sz w:val="22"/>
          <w:szCs w:val="22"/>
        </w:rPr>
        <w:t>a zástupci pro věci technické</w:t>
      </w:r>
    </w:p>
    <w:p w:rsidR="00E33C07" w:rsidRPr="007E2682" w:rsidRDefault="00E33C07" w:rsidP="003E13A9">
      <w:pPr>
        <w:pStyle w:val="Zkladntext"/>
        <w:numPr>
          <w:ilvl w:val="0"/>
          <w:numId w:val="5"/>
        </w:numPr>
        <w:tabs>
          <w:tab w:val="left" w:pos="567"/>
        </w:tabs>
        <w:spacing w:before="100" w:after="0"/>
        <w:ind w:left="567" w:right="-142" w:hanging="567"/>
        <w:jc w:val="both"/>
        <w:rPr>
          <w:sz w:val="22"/>
          <w:szCs w:val="22"/>
        </w:rPr>
      </w:pPr>
      <w:r w:rsidRPr="007E2682">
        <w:rPr>
          <w:sz w:val="22"/>
          <w:szCs w:val="22"/>
        </w:rPr>
        <w:t>Adresy pro doručování:</w:t>
      </w:r>
    </w:p>
    <w:p w:rsidR="00E33C07" w:rsidRPr="007E2682" w:rsidRDefault="00E33C07" w:rsidP="00F651AD">
      <w:pPr>
        <w:pStyle w:val="Zkladntext"/>
        <w:spacing w:before="80" w:after="0"/>
        <w:ind w:left="851" w:right="-142" w:hanging="284"/>
        <w:rPr>
          <w:sz w:val="22"/>
          <w:szCs w:val="22"/>
        </w:rPr>
      </w:pPr>
      <w:r w:rsidRPr="007E2682">
        <w:rPr>
          <w:sz w:val="22"/>
          <w:szCs w:val="22"/>
        </w:rPr>
        <w:t xml:space="preserve">- </w:t>
      </w:r>
      <w:r w:rsidRPr="007E2682">
        <w:rPr>
          <w:sz w:val="22"/>
          <w:szCs w:val="22"/>
        </w:rPr>
        <w:tab/>
        <w:t xml:space="preserve">adresa a e-mail prodávajícího jsou: </w:t>
      </w:r>
    </w:p>
    <w:p w:rsidR="00E33C07" w:rsidRPr="007E2682" w:rsidRDefault="00ED1EBC" w:rsidP="00FB2698">
      <w:pPr>
        <w:ind w:left="993"/>
        <w:rPr>
          <w:sz w:val="22"/>
          <w:szCs w:val="22"/>
        </w:rPr>
      </w:pPr>
      <w:r w:rsidRPr="007E2682">
        <w:rPr>
          <w:sz w:val="22"/>
          <w:szCs w:val="22"/>
          <w:highlight w:val="yellow"/>
        </w:rPr>
        <w:t>………………………………</w:t>
      </w:r>
    </w:p>
    <w:p w:rsidR="00E33C07" w:rsidRPr="007E2682" w:rsidRDefault="00E33C07" w:rsidP="00FB2698">
      <w:pPr>
        <w:ind w:left="993"/>
        <w:rPr>
          <w:sz w:val="22"/>
          <w:szCs w:val="22"/>
        </w:rPr>
      </w:pPr>
      <w:r w:rsidRPr="007E2682">
        <w:rPr>
          <w:sz w:val="22"/>
          <w:szCs w:val="22"/>
        </w:rPr>
        <w:t xml:space="preserve">adresa: </w:t>
      </w:r>
      <w:r w:rsidR="00ED1EBC" w:rsidRPr="007E2682">
        <w:rPr>
          <w:sz w:val="22"/>
          <w:szCs w:val="22"/>
          <w:highlight w:val="yellow"/>
        </w:rPr>
        <w:t>……………………………….</w:t>
      </w:r>
    </w:p>
    <w:p w:rsidR="00E33C07" w:rsidRPr="007E2682" w:rsidRDefault="00E33C07" w:rsidP="00FB2698">
      <w:pPr>
        <w:ind w:left="993"/>
        <w:rPr>
          <w:sz w:val="22"/>
          <w:szCs w:val="22"/>
          <w:highlight w:val="yellow"/>
        </w:rPr>
      </w:pPr>
      <w:proofErr w:type="gramStart"/>
      <w:r w:rsidRPr="007E2682">
        <w:rPr>
          <w:sz w:val="22"/>
          <w:szCs w:val="22"/>
        </w:rPr>
        <w:t xml:space="preserve">e-mail:  </w:t>
      </w:r>
      <w:r w:rsidRPr="007E2682">
        <w:rPr>
          <w:sz w:val="22"/>
          <w:szCs w:val="22"/>
          <w:highlight w:val="yellow"/>
        </w:rPr>
        <w:t>…</w:t>
      </w:r>
      <w:proofErr w:type="gramEnd"/>
      <w:r w:rsidRPr="007E2682">
        <w:rPr>
          <w:sz w:val="22"/>
          <w:szCs w:val="22"/>
          <w:highlight w:val="yellow"/>
        </w:rPr>
        <w:t>………………@………</w:t>
      </w:r>
      <w:r w:rsidR="006E78E8" w:rsidRPr="007E2682">
        <w:rPr>
          <w:sz w:val="22"/>
          <w:szCs w:val="22"/>
          <w:highlight w:val="yellow"/>
        </w:rPr>
        <w:t>………..</w:t>
      </w:r>
      <w:r w:rsidRPr="007E2682">
        <w:rPr>
          <w:sz w:val="22"/>
          <w:szCs w:val="22"/>
          <w:highlight w:val="yellow"/>
        </w:rPr>
        <w:t>.</w:t>
      </w:r>
    </w:p>
    <w:p w:rsidR="00E33C07" w:rsidRPr="007E2682" w:rsidRDefault="00E33C07" w:rsidP="00F651AD">
      <w:pPr>
        <w:pStyle w:val="Zkladntext"/>
        <w:spacing w:before="80" w:after="0"/>
        <w:ind w:left="851" w:right="-142" w:hanging="284"/>
        <w:rPr>
          <w:sz w:val="22"/>
          <w:szCs w:val="22"/>
        </w:rPr>
      </w:pPr>
      <w:r w:rsidRPr="007E2682">
        <w:rPr>
          <w:sz w:val="22"/>
          <w:szCs w:val="22"/>
        </w:rPr>
        <w:t>-</w:t>
      </w:r>
      <w:r w:rsidRPr="007E2682">
        <w:rPr>
          <w:sz w:val="22"/>
          <w:szCs w:val="22"/>
        </w:rPr>
        <w:tab/>
        <w:t>adresa a e-mail kupujícího jsou:</w:t>
      </w:r>
    </w:p>
    <w:p w:rsidR="00E170B9" w:rsidRPr="007E2682" w:rsidRDefault="00E170B9" w:rsidP="00FB2698">
      <w:pPr>
        <w:pStyle w:val="Odstavecseseznamem"/>
        <w:ind w:left="993"/>
        <w:jc w:val="both"/>
        <w:rPr>
          <w:sz w:val="22"/>
          <w:szCs w:val="22"/>
        </w:rPr>
      </w:pPr>
      <w:r w:rsidRPr="007E2682">
        <w:rPr>
          <w:sz w:val="22"/>
          <w:szCs w:val="22"/>
        </w:rPr>
        <w:t>Město Litomyšl</w:t>
      </w:r>
    </w:p>
    <w:p w:rsidR="00E170B9" w:rsidRPr="007E2682" w:rsidRDefault="00FB2698" w:rsidP="00FB2698">
      <w:pPr>
        <w:pStyle w:val="Odstavecseseznamem"/>
        <w:ind w:left="993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="00E170B9" w:rsidRPr="007E2682">
        <w:rPr>
          <w:sz w:val="22"/>
          <w:szCs w:val="22"/>
        </w:rPr>
        <w:t xml:space="preserve">dresa: Bří Šťastných 1000, Litomyšl-Město, 570 01 Litomyšl  </w:t>
      </w:r>
    </w:p>
    <w:p w:rsidR="00E170B9" w:rsidRPr="007E2682" w:rsidRDefault="00E170B9" w:rsidP="00FB2698">
      <w:pPr>
        <w:pStyle w:val="Odstavecseseznamem"/>
        <w:ind w:left="993"/>
        <w:rPr>
          <w:sz w:val="22"/>
          <w:szCs w:val="22"/>
        </w:rPr>
      </w:pPr>
      <w:r w:rsidRPr="007E2682">
        <w:rPr>
          <w:sz w:val="22"/>
          <w:szCs w:val="22"/>
        </w:rPr>
        <w:t xml:space="preserve">e-mail: </w:t>
      </w:r>
      <w:r w:rsidRPr="00660323">
        <w:rPr>
          <w:sz w:val="22"/>
          <w:szCs w:val="22"/>
          <w:highlight w:val="lightGray"/>
        </w:rPr>
        <w:t>…………</w:t>
      </w:r>
      <w:proofErr w:type="gramStart"/>
      <w:r w:rsidRPr="00660323">
        <w:rPr>
          <w:sz w:val="22"/>
          <w:szCs w:val="22"/>
          <w:highlight w:val="lightGray"/>
        </w:rPr>
        <w:t>…@.....…</w:t>
      </w:r>
      <w:proofErr w:type="gramEnd"/>
      <w:r w:rsidRPr="00660323">
        <w:rPr>
          <w:sz w:val="22"/>
          <w:szCs w:val="22"/>
          <w:highlight w:val="lightGray"/>
        </w:rPr>
        <w:t>.</w:t>
      </w:r>
    </w:p>
    <w:p w:rsidR="00E170B9" w:rsidRPr="007E2682" w:rsidRDefault="00E170B9" w:rsidP="00FB2698">
      <w:pPr>
        <w:pStyle w:val="Odstavecseseznamem"/>
        <w:ind w:left="993"/>
        <w:jc w:val="both"/>
        <w:rPr>
          <w:sz w:val="22"/>
          <w:szCs w:val="22"/>
        </w:rPr>
      </w:pPr>
      <w:r w:rsidRPr="007E2682">
        <w:rPr>
          <w:sz w:val="22"/>
          <w:szCs w:val="22"/>
        </w:rPr>
        <w:t>datová schránka: x4cbvs8</w:t>
      </w:r>
    </w:p>
    <w:p w:rsidR="00E33C07" w:rsidRPr="007E2682" w:rsidRDefault="00E33C07" w:rsidP="00F651AD">
      <w:pPr>
        <w:pStyle w:val="Zkladntext"/>
        <w:tabs>
          <w:tab w:val="left" w:pos="567"/>
        </w:tabs>
        <w:spacing w:before="80" w:after="0"/>
        <w:ind w:right="-142"/>
        <w:rPr>
          <w:sz w:val="22"/>
          <w:szCs w:val="22"/>
        </w:rPr>
      </w:pPr>
      <w:r w:rsidRPr="007E2682">
        <w:rPr>
          <w:sz w:val="22"/>
          <w:szCs w:val="22"/>
        </w:rPr>
        <w:tab/>
        <w:t>nebo jiné adresy nebo e-mailové adresy, které budou druhé straně písemně oznámeny.</w:t>
      </w:r>
    </w:p>
    <w:p w:rsidR="00E33C07" w:rsidRPr="007E2682" w:rsidRDefault="00E33C07" w:rsidP="00046A6F">
      <w:pPr>
        <w:pStyle w:val="Zkladntext"/>
        <w:numPr>
          <w:ilvl w:val="0"/>
          <w:numId w:val="5"/>
        </w:numPr>
        <w:tabs>
          <w:tab w:val="left" w:pos="567"/>
        </w:tabs>
        <w:spacing w:before="100" w:after="0"/>
        <w:ind w:left="567" w:right="-142" w:hanging="567"/>
        <w:jc w:val="both"/>
        <w:rPr>
          <w:sz w:val="22"/>
          <w:szCs w:val="22"/>
        </w:rPr>
      </w:pPr>
      <w:r w:rsidRPr="007E2682">
        <w:rPr>
          <w:sz w:val="22"/>
          <w:szCs w:val="22"/>
        </w:rPr>
        <w:t>Veškerá oznámení, reklamace a jiné úkony dle této smlouvy mohou být zaslány písemně doporučenou poštou nebo e-mailem na adresy shora dohodnuté.</w:t>
      </w:r>
      <w:r w:rsidR="00F93D80" w:rsidRPr="007E2682">
        <w:rPr>
          <w:sz w:val="22"/>
          <w:szCs w:val="22"/>
        </w:rPr>
        <w:t xml:space="preserve"> Pokud má smluvní strana datovou schránku, pak lze doručovat i prostřednictvím datové schránky.</w:t>
      </w:r>
    </w:p>
    <w:p w:rsidR="00D762C1" w:rsidRPr="007E2682" w:rsidRDefault="00D762C1" w:rsidP="00046A6F">
      <w:pPr>
        <w:pStyle w:val="Zkladntext"/>
        <w:numPr>
          <w:ilvl w:val="0"/>
          <w:numId w:val="5"/>
        </w:numPr>
        <w:tabs>
          <w:tab w:val="left" w:pos="567"/>
        </w:tabs>
        <w:spacing w:before="100" w:after="0"/>
        <w:ind w:left="567" w:right="-142" w:hanging="567"/>
        <w:jc w:val="both"/>
        <w:rPr>
          <w:sz w:val="22"/>
          <w:szCs w:val="22"/>
        </w:rPr>
      </w:pPr>
      <w:r w:rsidRPr="007E2682">
        <w:rPr>
          <w:sz w:val="22"/>
          <w:szCs w:val="22"/>
        </w:rPr>
        <w:t xml:space="preserve">Zástupcem prodávajícího pro věci technické je </w:t>
      </w:r>
      <w:r w:rsidRPr="007E2682">
        <w:rPr>
          <w:sz w:val="22"/>
          <w:szCs w:val="22"/>
          <w:highlight w:val="yellow"/>
        </w:rPr>
        <w:t>………</w:t>
      </w:r>
      <w:proofErr w:type="gramStart"/>
      <w:r w:rsidRPr="007E2682">
        <w:rPr>
          <w:sz w:val="22"/>
          <w:szCs w:val="22"/>
          <w:highlight w:val="yellow"/>
        </w:rPr>
        <w:t>…</w:t>
      </w:r>
      <w:r w:rsidR="0022412A" w:rsidRPr="007E2682">
        <w:rPr>
          <w:sz w:val="22"/>
          <w:szCs w:val="22"/>
          <w:highlight w:val="yellow"/>
        </w:rPr>
        <w:t>..</w:t>
      </w:r>
      <w:r w:rsidRPr="007E2682">
        <w:rPr>
          <w:sz w:val="22"/>
          <w:szCs w:val="22"/>
          <w:highlight w:val="yellow"/>
        </w:rPr>
        <w:t>…</w:t>
      </w:r>
      <w:proofErr w:type="gramEnd"/>
      <w:r w:rsidR="00660323">
        <w:rPr>
          <w:sz w:val="22"/>
          <w:szCs w:val="22"/>
          <w:highlight w:val="yellow"/>
        </w:rPr>
        <w:t>....</w:t>
      </w:r>
      <w:r w:rsidRPr="007E2682">
        <w:rPr>
          <w:sz w:val="22"/>
          <w:szCs w:val="22"/>
          <w:highlight w:val="yellow"/>
        </w:rPr>
        <w:t>……………</w:t>
      </w:r>
      <w:r w:rsidRPr="007E2682">
        <w:rPr>
          <w:sz w:val="22"/>
          <w:szCs w:val="22"/>
        </w:rPr>
        <w:t>, tel.</w:t>
      </w:r>
      <w:r w:rsidR="00660323">
        <w:rPr>
          <w:sz w:val="22"/>
          <w:szCs w:val="22"/>
          <w:highlight w:val="yellow"/>
        </w:rPr>
        <w:t>..</w:t>
      </w:r>
      <w:r w:rsidRPr="007E2682">
        <w:rPr>
          <w:sz w:val="22"/>
          <w:szCs w:val="22"/>
          <w:highlight w:val="yellow"/>
        </w:rPr>
        <w:t>……</w:t>
      </w:r>
      <w:r w:rsidR="0022412A" w:rsidRPr="007E2682">
        <w:rPr>
          <w:sz w:val="22"/>
          <w:szCs w:val="22"/>
          <w:highlight w:val="yellow"/>
        </w:rPr>
        <w:t>..</w:t>
      </w:r>
      <w:r w:rsidRPr="007E2682">
        <w:rPr>
          <w:sz w:val="22"/>
          <w:szCs w:val="22"/>
          <w:highlight w:val="yellow"/>
        </w:rPr>
        <w:t>…………..</w:t>
      </w:r>
      <w:r w:rsidR="00660323">
        <w:rPr>
          <w:sz w:val="22"/>
          <w:szCs w:val="22"/>
        </w:rPr>
        <w:t xml:space="preserve">, </w:t>
      </w:r>
      <w:r w:rsidRPr="007E2682">
        <w:rPr>
          <w:sz w:val="22"/>
          <w:szCs w:val="22"/>
        </w:rPr>
        <w:t xml:space="preserve">e-mail: </w:t>
      </w:r>
      <w:r w:rsidRPr="007E2682">
        <w:rPr>
          <w:sz w:val="22"/>
          <w:szCs w:val="22"/>
          <w:highlight w:val="yellow"/>
        </w:rPr>
        <w:t>…</w:t>
      </w:r>
      <w:r w:rsidR="0022412A" w:rsidRPr="007E2682">
        <w:rPr>
          <w:sz w:val="22"/>
          <w:szCs w:val="22"/>
          <w:highlight w:val="yellow"/>
        </w:rPr>
        <w:t>......</w:t>
      </w:r>
      <w:r w:rsidRPr="007E2682">
        <w:rPr>
          <w:sz w:val="22"/>
          <w:szCs w:val="22"/>
          <w:highlight w:val="yellow"/>
        </w:rPr>
        <w:t>………</w:t>
      </w:r>
      <w:r w:rsidRPr="007E2682">
        <w:rPr>
          <w:sz w:val="22"/>
          <w:szCs w:val="22"/>
        </w:rPr>
        <w:t>, případně další osoby, které k tomuto účelu prodávající písemně zmocní.</w:t>
      </w:r>
    </w:p>
    <w:p w:rsidR="00D762C1" w:rsidRPr="007E2682" w:rsidRDefault="00D762C1" w:rsidP="00046A6F">
      <w:pPr>
        <w:pStyle w:val="Zkladntext"/>
        <w:numPr>
          <w:ilvl w:val="0"/>
          <w:numId w:val="5"/>
        </w:numPr>
        <w:tabs>
          <w:tab w:val="left" w:pos="567"/>
        </w:tabs>
        <w:spacing w:before="100" w:after="0"/>
        <w:ind w:left="567" w:right="-142" w:hanging="567"/>
        <w:jc w:val="both"/>
        <w:rPr>
          <w:sz w:val="22"/>
          <w:szCs w:val="22"/>
        </w:rPr>
      </w:pPr>
      <w:r w:rsidRPr="007E2682">
        <w:rPr>
          <w:sz w:val="22"/>
          <w:szCs w:val="22"/>
        </w:rPr>
        <w:t xml:space="preserve">Zástupcem kupujícího pro věci technické je </w:t>
      </w:r>
      <w:r w:rsidR="00562E83" w:rsidRPr="007E2682">
        <w:rPr>
          <w:sz w:val="22"/>
          <w:szCs w:val="22"/>
        </w:rPr>
        <w:t xml:space="preserve">Zdeněk Vodehnal, tel. 605 947 800, e-mail: </w:t>
      </w:r>
      <w:hyperlink r:id="rId7" w:history="1">
        <w:r w:rsidR="00562E83" w:rsidRPr="007E2682">
          <w:rPr>
            <w:rStyle w:val="Hypertextovodkaz"/>
            <w:sz w:val="22"/>
            <w:szCs w:val="22"/>
          </w:rPr>
          <w:t>woody19@post.cz</w:t>
        </w:r>
      </w:hyperlink>
      <w:r w:rsidRPr="007E2682">
        <w:rPr>
          <w:sz w:val="22"/>
          <w:szCs w:val="22"/>
        </w:rPr>
        <w:t>, případně další osoby, které k tomuto účelu kupující písemně zmocní.</w:t>
      </w:r>
    </w:p>
    <w:p w:rsidR="00D762C1" w:rsidRPr="001D53DF" w:rsidRDefault="00D762C1" w:rsidP="00046A6F">
      <w:pPr>
        <w:pStyle w:val="Zkladntext"/>
        <w:numPr>
          <w:ilvl w:val="0"/>
          <w:numId w:val="5"/>
        </w:numPr>
        <w:tabs>
          <w:tab w:val="left" w:pos="567"/>
        </w:tabs>
        <w:spacing w:before="100" w:after="0"/>
        <w:ind w:left="567" w:right="-142" w:hanging="567"/>
        <w:jc w:val="both"/>
        <w:rPr>
          <w:sz w:val="22"/>
          <w:szCs w:val="22"/>
        </w:rPr>
      </w:pPr>
      <w:r w:rsidRPr="007E2682">
        <w:rPr>
          <w:sz w:val="22"/>
          <w:szCs w:val="22"/>
        </w:rPr>
        <w:t>Zástupci uvedení v </w:t>
      </w:r>
      <w:r w:rsidRPr="001D53DF">
        <w:rPr>
          <w:sz w:val="22"/>
          <w:szCs w:val="22"/>
        </w:rPr>
        <w:t xml:space="preserve">bodech </w:t>
      </w:r>
      <w:proofErr w:type="gramStart"/>
      <w:r w:rsidR="0022412A" w:rsidRPr="001D53DF">
        <w:rPr>
          <w:sz w:val="22"/>
          <w:szCs w:val="22"/>
        </w:rPr>
        <w:t>8</w:t>
      </w:r>
      <w:r w:rsidRPr="001D53DF">
        <w:rPr>
          <w:sz w:val="22"/>
          <w:szCs w:val="22"/>
        </w:rPr>
        <w:t>.3</w:t>
      </w:r>
      <w:proofErr w:type="gramEnd"/>
      <w:r w:rsidRPr="001D53DF">
        <w:rPr>
          <w:sz w:val="22"/>
          <w:szCs w:val="22"/>
        </w:rPr>
        <w:t xml:space="preserve">. a </w:t>
      </w:r>
      <w:r w:rsidR="0022412A" w:rsidRPr="001D53DF">
        <w:rPr>
          <w:sz w:val="22"/>
          <w:szCs w:val="22"/>
        </w:rPr>
        <w:t>8</w:t>
      </w:r>
      <w:r w:rsidRPr="001D53DF">
        <w:rPr>
          <w:sz w:val="22"/>
          <w:szCs w:val="22"/>
        </w:rPr>
        <w:t>.4. jsou oprávněni jednat pouze ve věcech technických, zejména jsou oprávněni podepsat předávací protokol</w:t>
      </w:r>
      <w:r w:rsidR="00577F59" w:rsidRPr="001D53DF">
        <w:rPr>
          <w:sz w:val="22"/>
          <w:szCs w:val="22"/>
        </w:rPr>
        <w:t xml:space="preserve"> a účastnit se kontrolních prohlídek dle bodu 3.2. této smlouvy</w:t>
      </w:r>
      <w:r w:rsidRPr="001D53DF">
        <w:rPr>
          <w:sz w:val="22"/>
          <w:szCs w:val="22"/>
        </w:rPr>
        <w:t xml:space="preserve">. Zástupci pro věci technické nejsou oprávněni uzavírat dodatky k této smlouvě. Zástupce kupujícího pro věci technické je dále za kupujícího oprávněn podávat reklamace, účastnit se </w:t>
      </w:r>
      <w:r w:rsidR="002B2708" w:rsidRPr="001D53DF">
        <w:rPr>
          <w:sz w:val="22"/>
          <w:szCs w:val="22"/>
        </w:rPr>
        <w:t>garančních</w:t>
      </w:r>
      <w:r w:rsidRPr="001D53DF">
        <w:rPr>
          <w:sz w:val="22"/>
          <w:szCs w:val="22"/>
        </w:rPr>
        <w:t xml:space="preserve"> prohlídek apod.</w:t>
      </w:r>
    </w:p>
    <w:p w:rsidR="000B3C6F" w:rsidRPr="007E2682" w:rsidRDefault="000B3C6F" w:rsidP="000B3C6F">
      <w:pPr>
        <w:rPr>
          <w:sz w:val="22"/>
          <w:szCs w:val="22"/>
        </w:rPr>
      </w:pPr>
    </w:p>
    <w:p w:rsidR="000B3C6F" w:rsidRPr="007E2682" w:rsidRDefault="0030725F" w:rsidP="000B3C6F">
      <w:pPr>
        <w:jc w:val="center"/>
        <w:rPr>
          <w:b/>
          <w:sz w:val="22"/>
          <w:szCs w:val="22"/>
        </w:rPr>
      </w:pPr>
      <w:r w:rsidRPr="007E2682">
        <w:rPr>
          <w:b/>
          <w:sz w:val="22"/>
          <w:szCs w:val="22"/>
        </w:rPr>
        <w:t>I</w:t>
      </w:r>
      <w:r w:rsidR="000B3C6F" w:rsidRPr="007E2682">
        <w:rPr>
          <w:b/>
          <w:sz w:val="22"/>
          <w:szCs w:val="22"/>
        </w:rPr>
        <w:t>X.</w:t>
      </w:r>
    </w:p>
    <w:p w:rsidR="00562E83" w:rsidRPr="007E2682" w:rsidRDefault="00562E83" w:rsidP="00967324">
      <w:pPr>
        <w:pStyle w:val="Zkladntext"/>
        <w:tabs>
          <w:tab w:val="left" w:pos="426"/>
        </w:tabs>
        <w:spacing w:after="0"/>
        <w:jc w:val="center"/>
        <w:rPr>
          <w:b/>
          <w:bCs/>
          <w:sz w:val="22"/>
          <w:szCs w:val="22"/>
        </w:rPr>
      </w:pPr>
      <w:r w:rsidRPr="007E2682">
        <w:rPr>
          <w:b/>
          <w:bCs/>
          <w:sz w:val="22"/>
          <w:szCs w:val="22"/>
        </w:rPr>
        <w:t>Ostatní ujednání</w:t>
      </w:r>
    </w:p>
    <w:p w:rsidR="00B64356" w:rsidRPr="007E2682" w:rsidRDefault="00B64356" w:rsidP="00046A6F">
      <w:pPr>
        <w:numPr>
          <w:ilvl w:val="0"/>
          <w:numId w:val="4"/>
        </w:numPr>
        <w:tabs>
          <w:tab w:val="clear" w:pos="284"/>
          <w:tab w:val="left" w:pos="567"/>
        </w:tabs>
        <w:spacing w:before="100"/>
        <w:ind w:left="567" w:hanging="567"/>
        <w:jc w:val="both"/>
        <w:rPr>
          <w:bCs/>
          <w:sz w:val="22"/>
          <w:szCs w:val="22"/>
        </w:rPr>
      </w:pPr>
      <w:r w:rsidRPr="007E2682">
        <w:rPr>
          <w:bCs/>
          <w:sz w:val="22"/>
          <w:szCs w:val="22"/>
        </w:rPr>
        <w:t>Prodávající se zavazuje spolupůsobit jako osoba povinná v souladu se zákonem č. 320/2001 Sb., o finanční kontrole ve veřejné správě a o změně některých zákonů (zákon o finanční kontrole), ve znění pozdějších předpisů.</w:t>
      </w:r>
    </w:p>
    <w:p w:rsidR="00B64356" w:rsidRPr="001D53DF" w:rsidRDefault="00B64356" w:rsidP="00046A6F">
      <w:pPr>
        <w:numPr>
          <w:ilvl w:val="0"/>
          <w:numId w:val="4"/>
        </w:numPr>
        <w:tabs>
          <w:tab w:val="clear" w:pos="284"/>
          <w:tab w:val="left" w:pos="567"/>
        </w:tabs>
        <w:spacing w:before="100"/>
        <w:ind w:left="567" w:hanging="567"/>
        <w:jc w:val="both"/>
        <w:rPr>
          <w:sz w:val="22"/>
          <w:szCs w:val="22"/>
        </w:rPr>
      </w:pPr>
      <w:r w:rsidRPr="007E2682">
        <w:rPr>
          <w:bCs/>
          <w:sz w:val="22"/>
          <w:szCs w:val="22"/>
        </w:rPr>
        <w:lastRenderedPageBreak/>
        <w:t xml:space="preserve">Prodávající je povinen minimálně do konce roku </w:t>
      </w:r>
      <w:r w:rsidRPr="001D53DF">
        <w:rPr>
          <w:bCs/>
          <w:sz w:val="22"/>
          <w:szCs w:val="22"/>
        </w:rPr>
        <w:t>20</w:t>
      </w:r>
      <w:r w:rsidR="00273F9E" w:rsidRPr="001D53DF">
        <w:rPr>
          <w:bCs/>
          <w:sz w:val="22"/>
          <w:szCs w:val="22"/>
        </w:rPr>
        <w:t>33</w:t>
      </w:r>
      <w:r w:rsidRPr="001D53DF">
        <w:rPr>
          <w:bCs/>
          <w:sz w:val="22"/>
          <w:szCs w:val="22"/>
        </w:rPr>
        <w:t xml:space="preserve"> poskytovat požadované informace a dokumentaci související s plněním této smlouvy (realizací projektu) zaměstnancům nebo zmocněncům pověřených orgánů (MF ČR,</w:t>
      </w:r>
      <w:r w:rsidR="00832824" w:rsidRPr="001D53DF">
        <w:rPr>
          <w:bCs/>
          <w:sz w:val="22"/>
          <w:szCs w:val="22"/>
        </w:rPr>
        <w:t xml:space="preserve"> MV ČR</w:t>
      </w:r>
      <w:r w:rsidR="00E4795A" w:rsidRPr="001D53DF">
        <w:rPr>
          <w:bCs/>
          <w:sz w:val="22"/>
          <w:szCs w:val="22"/>
        </w:rPr>
        <w:t xml:space="preserve"> /Odbor interního auditu a kontroly MV; Oddělení kontroly a stížností MV-GŘ HZS ČR/</w:t>
      </w:r>
      <w:r w:rsidR="00832824" w:rsidRPr="001D53DF">
        <w:rPr>
          <w:bCs/>
          <w:sz w:val="22"/>
          <w:szCs w:val="22"/>
        </w:rPr>
        <w:t xml:space="preserve">, </w:t>
      </w:r>
      <w:r w:rsidRPr="001D53DF">
        <w:rPr>
          <w:bCs/>
          <w:sz w:val="22"/>
          <w:szCs w:val="22"/>
        </w:rPr>
        <w:t>příslušného orgánu finanční správy a dalších oprávněných orgánů státní správy)</w:t>
      </w:r>
      <w:r w:rsidRPr="001D53DF">
        <w:rPr>
          <w:sz w:val="22"/>
          <w:szCs w:val="22"/>
        </w:rPr>
        <w:t xml:space="preserve"> a je povinen vytvořit výše uvedeným osobám podmínky provedení kontroly vztahující se k plnění této smlouvy (realizaci projektu) a poskytnout jim při provádění kontroly součinnost. </w:t>
      </w:r>
    </w:p>
    <w:p w:rsidR="00B64356" w:rsidRDefault="00B64356" w:rsidP="00832824">
      <w:pPr>
        <w:pStyle w:val="Zkladntext"/>
        <w:spacing w:after="0"/>
        <w:ind w:left="567"/>
        <w:jc w:val="both"/>
        <w:rPr>
          <w:sz w:val="22"/>
          <w:szCs w:val="22"/>
        </w:rPr>
      </w:pPr>
      <w:r w:rsidRPr="001D53DF">
        <w:rPr>
          <w:sz w:val="22"/>
          <w:szCs w:val="22"/>
        </w:rPr>
        <w:t xml:space="preserve">Pokud prodávající poruší kteroukoliv z povinností dle bodu </w:t>
      </w:r>
      <w:proofErr w:type="gramStart"/>
      <w:r w:rsidR="00872067" w:rsidRPr="001D53DF">
        <w:rPr>
          <w:sz w:val="22"/>
          <w:szCs w:val="22"/>
        </w:rPr>
        <w:t>9.</w:t>
      </w:r>
      <w:r w:rsidR="00041B49" w:rsidRPr="001D53DF">
        <w:rPr>
          <w:sz w:val="22"/>
          <w:szCs w:val="22"/>
        </w:rPr>
        <w:t>2</w:t>
      </w:r>
      <w:r w:rsidR="00872067" w:rsidRPr="001D53DF">
        <w:rPr>
          <w:sz w:val="22"/>
          <w:szCs w:val="22"/>
        </w:rPr>
        <w:t>.</w:t>
      </w:r>
      <w:r w:rsidRPr="001D53DF">
        <w:rPr>
          <w:sz w:val="22"/>
          <w:szCs w:val="22"/>
        </w:rPr>
        <w:t>, má</w:t>
      </w:r>
      <w:proofErr w:type="gramEnd"/>
      <w:r w:rsidRPr="001D53DF">
        <w:rPr>
          <w:sz w:val="22"/>
          <w:szCs w:val="22"/>
        </w:rPr>
        <w:t xml:space="preserve"> kupující vůči prodávajícímu právo na smluvní pokutu ve výši 5 000,- Kč za každé takové jednotlivé porušení</w:t>
      </w:r>
      <w:r w:rsidRPr="007E2682">
        <w:rPr>
          <w:sz w:val="22"/>
          <w:szCs w:val="22"/>
        </w:rPr>
        <w:t xml:space="preserve">. </w:t>
      </w:r>
    </w:p>
    <w:p w:rsidR="00B64356" w:rsidRPr="001D53DF" w:rsidRDefault="00B64356" w:rsidP="00046A6F">
      <w:pPr>
        <w:numPr>
          <w:ilvl w:val="0"/>
          <w:numId w:val="4"/>
        </w:numPr>
        <w:tabs>
          <w:tab w:val="clear" w:pos="284"/>
          <w:tab w:val="left" w:pos="567"/>
        </w:tabs>
        <w:spacing w:before="100"/>
        <w:ind w:left="567" w:hanging="567"/>
        <w:jc w:val="both"/>
        <w:rPr>
          <w:sz w:val="22"/>
          <w:szCs w:val="22"/>
        </w:rPr>
      </w:pPr>
      <w:r w:rsidRPr="007E2682">
        <w:rPr>
          <w:sz w:val="22"/>
          <w:szCs w:val="22"/>
        </w:rPr>
        <w:t xml:space="preserve">Prodávající je povinen uchovávat veškerou dokumentaci související s plněním této smlouvy (realizací projektu), včetně účetních dokladů, minimálně do konce roku </w:t>
      </w:r>
      <w:r w:rsidR="00872067" w:rsidRPr="001D53DF">
        <w:rPr>
          <w:bCs/>
          <w:sz w:val="22"/>
          <w:szCs w:val="22"/>
        </w:rPr>
        <w:t>20</w:t>
      </w:r>
      <w:r w:rsidR="00273F9E" w:rsidRPr="001D53DF">
        <w:rPr>
          <w:bCs/>
          <w:sz w:val="22"/>
          <w:szCs w:val="22"/>
        </w:rPr>
        <w:t>33</w:t>
      </w:r>
      <w:r w:rsidRPr="001D53DF">
        <w:rPr>
          <w:sz w:val="22"/>
          <w:szCs w:val="22"/>
        </w:rPr>
        <w:t>, nevyplývá-li z českých právních předpisů lhůta delší.</w:t>
      </w:r>
    </w:p>
    <w:p w:rsidR="000F2CBD" w:rsidRPr="001D53DF" w:rsidRDefault="00AA3B37" w:rsidP="00046A6F">
      <w:pPr>
        <w:numPr>
          <w:ilvl w:val="0"/>
          <w:numId w:val="4"/>
        </w:numPr>
        <w:tabs>
          <w:tab w:val="clear" w:pos="284"/>
          <w:tab w:val="left" w:pos="567"/>
        </w:tabs>
        <w:spacing w:before="100"/>
        <w:ind w:left="567" w:hanging="567"/>
        <w:jc w:val="both"/>
        <w:rPr>
          <w:sz w:val="22"/>
          <w:szCs w:val="22"/>
        </w:rPr>
      </w:pPr>
      <w:r w:rsidRPr="001D53DF">
        <w:rPr>
          <w:sz w:val="22"/>
          <w:szCs w:val="22"/>
        </w:rPr>
        <w:t xml:space="preserve">Prodávající </w:t>
      </w:r>
      <w:r w:rsidR="000F2CBD" w:rsidRPr="001D53DF">
        <w:rPr>
          <w:sz w:val="22"/>
          <w:szCs w:val="22"/>
        </w:rPr>
        <w:t xml:space="preserve">byl již při zadávání zakázky </w:t>
      </w:r>
      <w:r w:rsidR="000A3889" w:rsidRPr="001D53DF">
        <w:rPr>
          <w:sz w:val="22"/>
          <w:szCs w:val="22"/>
        </w:rPr>
        <w:t>kupujícím</w:t>
      </w:r>
      <w:r w:rsidR="000F2CBD" w:rsidRPr="001D53DF">
        <w:rPr>
          <w:sz w:val="22"/>
          <w:szCs w:val="22"/>
        </w:rPr>
        <w:t xml:space="preserve"> informován, že v souladu s ustanovením § 6 odst. 4 zákona č. 134/2016 Sb., o zadávání veřejných zakázek, ve znění pozdějších předpisů, </w:t>
      </w:r>
      <w:r w:rsidRPr="001D53DF">
        <w:rPr>
          <w:sz w:val="22"/>
          <w:szCs w:val="22"/>
        </w:rPr>
        <w:t>kupující</w:t>
      </w:r>
      <w:r w:rsidR="000F2CBD" w:rsidRPr="001D53DF">
        <w:rPr>
          <w:sz w:val="22"/>
          <w:szCs w:val="22"/>
        </w:rPr>
        <w:t xml:space="preserve"> trvá na dodržování zásady sociálně odpovědného zadávání, environmentálně odpovědného zadávání a inovací ve smyslu daného zákona. S ohledem na charakter zakázky </w:t>
      </w:r>
      <w:r w:rsidRPr="001D53DF">
        <w:rPr>
          <w:sz w:val="22"/>
          <w:szCs w:val="22"/>
        </w:rPr>
        <w:t>kupující</w:t>
      </w:r>
      <w:r w:rsidR="000F2CBD" w:rsidRPr="001D53DF">
        <w:rPr>
          <w:sz w:val="22"/>
          <w:szCs w:val="22"/>
        </w:rPr>
        <w:t xml:space="preserve"> zejména požaduje po </w:t>
      </w:r>
      <w:r w:rsidRPr="001D53DF">
        <w:rPr>
          <w:sz w:val="22"/>
          <w:szCs w:val="22"/>
        </w:rPr>
        <w:t>prodávajícím</w:t>
      </w:r>
      <w:r w:rsidR="000F2CBD" w:rsidRPr="001D53DF">
        <w:rPr>
          <w:sz w:val="22"/>
          <w:szCs w:val="22"/>
        </w:rPr>
        <w:t>, aby v průběhu plnění dle této smlouvy dodržoval níže uvedené povinnosti:</w:t>
      </w:r>
    </w:p>
    <w:p w:rsidR="000F2CBD" w:rsidRPr="001D53DF" w:rsidRDefault="000F2CBD" w:rsidP="00046A6F">
      <w:pPr>
        <w:pStyle w:val="Odstavecseseznamem"/>
        <w:numPr>
          <w:ilvl w:val="2"/>
          <w:numId w:val="14"/>
        </w:numPr>
        <w:tabs>
          <w:tab w:val="left" w:pos="567"/>
        </w:tabs>
        <w:ind w:left="851" w:hanging="284"/>
        <w:jc w:val="both"/>
        <w:rPr>
          <w:sz w:val="22"/>
          <w:szCs w:val="22"/>
        </w:rPr>
      </w:pPr>
      <w:r w:rsidRPr="001D53DF">
        <w:rPr>
          <w:sz w:val="22"/>
          <w:szCs w:val="22"/>
        </w:rPr>
        <w:t xml:space="preserve">aby </w:t>
      </w:r>
      <w:r w:rsidR="00AA3B37" w:rsidRPr="001D53DF">
        <w:rPr>
          <w:sz w:val="22"/>
          <w:szCs w:val="22"/>
        </w:rPr>
        <w:t>prodávající</w:t>
      </w:r>
      <w:r w:rsidRPr="001D53DF">
        <w:rPr>
          <w:sz w:val="22"/>
          <w:szCs w:val="22"/>
        </w:rPr>
        <w:t xml:space="preserve"> dodržoval a zajistil dodržování pracovněprávních předpisů (zejména zákoníku práce a zákona o zaměstnanosti) vůči všem osobám, které se na plnění smlouvy o dílo budou podílet; </w:t>
      </w:r>
    </w:p>
    <w:p w:rsidR="000F2CBD" w:rsidRPr="001D53DF" w:rsidRDefault="000F2CBD" w:rsidP="00046A6F">
      <w:pPr>
        <w:pStyle w:val="Odstavecseseznamem"/>
        <w:numPr>
          <w:ilvl w:val="2"/>
          <w:numId w:val="14"/>
        </w:numPr>
        <w:tabs>
          <w:tab w:val="left" w:pos="567"/>
        </w:tabs>
        <w:ind w:left="851" w:hanging="284"/>
        <w:jc w:val="both"/>
        <w:rPr>
          <w:sz w:val="22"/>
          <w:szCs w:val="22"/>
        </w:rPr>
      </w:pPr>
      <w:r w:rsidRPr="001D53DF">
        <w:rPr>
          <w:sz w:val="22"/>
          <w:szCs w:val="22"/>
        </w:rPr>
        <w:t>aby</w:t>
      </w:r>
      <w:r w:rsidR="00AA3B37" w:rsidRPr="001D53DF">
        <w:rPr>
          <w:sz w:val="22"/>
          <w:szCs w:val="22"/>
        </w:rPr>
        <w:t xml:space="preserve"> prodávající</w:t>
      </w:r>
      <w:r w:rsidRPr="001D53DF">
        <w:rPr>
          <w:sz w:val="22"/>
          <w:szCs w:val="22"/>
        </w:rPr>
        <w:t xml:space="preserve"> v případě, že k plnění této smlouvy využije poddodavatele, zabezpečil plnění férových podmínek v dodavatelském řetězci, tedy zejména, aby smlouvy mezi </w:t>
      </w:r>
      <w:r w:rsidR="004E7181" w:rsidRPr="001D53DF">
        <w:rPr>
          <w:sz w:val="22"/>
          <w:szCs w:val="22"/>
        </w:rPr>
        <w:t>prodávající</w:t>
      </w:r>
      <w:r w:rsidRPr="001D53DF">
        <w:rPr>
          <w:sz w:val="22"/>
          <w:szCs w:val="22"/>
        </w:rPr>
        <w:t>m a jeho poddodavatelem obsahovaly obchodní podmínky obdobné, jako jsou obchodní podmínky této smlouvy (se zohledněním rozsahu a charakteru poddodávky), a zejména, aby řádně a včas hradil dluhy svým poddodavatelům;</w:t>
      </w:r>
    </w:p>
    <w:p w:rsidR="000F2CBD" w:rsidRPr="007E2682" w:rsidRDefault="000F2CBD" w:rsidP="000F2CBD">
      <w:pPr>
        <w:tabs>
          <w:tab w:val="left" w:pos="567"/>
        </w:tabs>
        <w:ind w:left="567"/>
        <w:jc w:val="both"/>
        <w:rPr>
          <w:sz w:val="22"/>
          <w:szCs w:val="22"/>
        </w:rPr>
      </w:pPr>
      <w:r w:rsidRPr="001D53DF">
        <w:rPr>
          <w:sz w:val="22"/>
          <w:szCs w:val="22"/>
        </w:rPr>
        <w:t xml:space="preserve">a </w:t>
      </w:r>
      <w:r w:rsidR="004E7181" w:rsidRPr="001D53DF">
        <w:rPr>
          <w:sz w:val="22"/>
          <w:szCs w:val="22"/>
        </w:rPr>
        <w:t>prodávající</w:t>
      </w:r>
      <w:r w:rsidRPr="001D53DF">
        <w:rPr>
          <w:sz w:val="22"/>
          <w:szCs w:val="22"/>
        </w:rPr>
        <w:t xml:space="preserve"> se zavazuje, že shora uvedené povinnosti bude dodržovat a v případě požadavku </w:t>
      </w:r>
      <w:r w:rsidR="004E7181" w:rsidRPr="001D53DF">
        <w:rPr>
          <w:sz w:val="22"/>
          <w:szCs w:val="22"/>
        </w:rPr>
        <w:t>kupujícího</w:t>
      </w:r>
      <w:r w:rsidRPr="001D53DF">
        <w:rPr>
          <w:sz w:val="22"/>
          <w:szCs w:val="22"/>
        </w:rPr>
        <w:t xml:space="preserve"> mu dodržování daných povinností doloží.</w:t>
      </w:r>
    </w:p>
    <w:p w:rsidR="00E4795A" w:rsidRPr="00E4795A" w:rsidRDefault="00E4795A" w:rsidP="00046A6F">
      <w:pPr>
        <w:numPr>
          <w:ilvl w:val="0"/>
          <w:numId w:val="4"/>
        </w:numPr>
        <w:tabs>
          <w:tab w:val="clear" w:pos="284"/>
          <w:tab w:val="left" w:pos="567"/>
        </w:tabs>
        <w:spacing w:before="100"/>
        <w:ind w:left="567" w:hanging="567"/>
        <w:jc w:val="both"/>
        <w:rPr>
          <w:bCs/>
          <w:sz w:val="22"/>
          <w:szCs w:val="22"/>
        </w:rPr>
      </w:pPr>
      <w:r w:rsidRPr="00E4795A">
        <w:rPr>
          <w:sz w:val="22"/>
          <w:szCs w:val="22"/>
        </w:rPr>
        <w:t xml:space="preserve">Kupující je oprávněn, nikoliv povinen, jednostranně započítat svoji pohledávku dle této smlouvy vůči </w:t>
      </w:r>
      <w:r w:rsidRPr="00E4795A">
        <w:rPr>
          <w:bCs/>
          <w:sz w:val="22"/>
          <w:szCs w:val="22"/>
        </w:rPr>
        <w:t>pohledávkám prodávajícího. Kupující je oprávněn kdykoliv započítat své i nesplatné pohledávky vůči prodávajícímu proti pohledávkám prodávajícího vůči kupujícímu z této smlouvy.</w:t>
      </w:r>
    </w:p>
    <w:p w:rsidR="00562E83" w:rsidRPr="007E2682" w:rsidRDefault="00562E83" w:rsidP="00967324">
      <w:pPr>
        <w:pStyle w:val="Zkladntext"/>
        <w:tabs>
          <w:tab w:val="left" w:pos="426"/>
        </w:tabs>
        <w:spacing w:after="0"/>
        <w:jc w:val="center"/>
        <w:rPr>
          <w:b/>
          <w:bCs/>
          <w:sz w:val="22"/>
          <w:szCs w:val="22"/>
        </w:rPr>
      </w:pPr>
    </w:p>
    <w:p w:rsidR="00562E83" w:rsidRPr="007E2682" w:rsidRDefault="00562E83" w:rsidP="00967324">
      <w:pPr>
        <w:pStyle w:val="Zkladntext"/>
        <w:tabs>
          <w:tab w:val="left" w:pos="426"/>
        </w:tabs>
        <w:spacing w:after="0"/>
        <w:jc w:val="center"/>
        <w:rPr>
          <w:b/>
          <w:bCs/>
          <w:sz w:val="22"/>
          <w:szCs w:val="22"/>
        </w:rPr>
      </w:pPr>
      <w:r w:rsidRPr="007E2682">
        <w:rPr>
          <w:b/>
          <w:bCs/>
          <w:sz w:val="22"/>
          <w:szCs w:val="22"/>
        </w:rPr>
        <w:t>X.</w:t>
      </w:r>
    </w:p>
    <w:p w:rsidR="00D22752" w:rsidRPr="007E2682" w:rsidRDefault="00D22752" w:rsidP="00D22752">
      <w:pPr>
        <w:pStyle w:val="Zkladntext"/>
        <w:tabs>
          <w:tab w:val="left" w:pos="426"/>
        </w:tabs>
        <w:spacing w:after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Platnost a účinnost smlouvy</w:t>
      </w:r>
    </w:p>
    <w:p w:rsidR="00D22752" w:rsidRPr="007E2682" w:rsidRDefault="00D22752" w:rsidP="00046A6F">
      <w:pPr>
        <w:numPr>
          <w:ilvl w:val="0"/>
          <w:numId w:val="13"/>
        </w:numPr>
        <w:tabs>
          <w:tab w:val="left" w:pos="567"/>
        </w:tabs>
        <w:spacing w:before="100"/>
        <w:ind w:left="567" w:hanging="567"/>
        <w:jc w:val="both"/>
        <w:rPr>
          <w:sz w:val="22"/>
          <w:szCs w:val="22"/>
        </w:rPr>
      </w:pPr>
      <w:r w:rsidRPr="007E2682">
        <w:rPr>
          <w:sz w:val="22"/>
          <w:szCs w:val="22"/>
        </w:rPr>
        <w:t xml:space="preserve">Smlouva nabývá platnosti dnem jejího podpisu oběma smluvními stranami. </w:t>
      </w:r>
    </w:p>
    <w:p w:rsidR="00D22752" w:rsidRPr="001D53DF" w:rsidRDefault="00D22752" w:rsidP="00046A6F">
      <w:pPr>
        <w:numPr>
          <w:ilvl w:val="0"/>
          <w:numId w:val="13"/>
        </w:numPr>
        <w:tabs>
          <w:tab w:val="left" w:pos="567"/>
        </w:tabs>
        <w:spacing w:before="100"/>
        <w:ind w:left="567" w:hanging="567"/>
        <w:jc w:val="both"/>
        <w:rPr>
          <w:sz w:val="22"/>
          <w:szCs w:val="22"/>
        </w:rPr>
      </w:pPr>
      <w:r w:rsidRPr="007E2682">
        <w:rPr>
          <w:sz w:val="22"/>
          <w:szCs w:val="22"/>
        </w:rPr>
        <w:t xml:space="preserve">Tato smlouva nabývá </w:t>
      </w:r>
      <w:r w:rsidRPr="001D53DF">
        <w:rPr>
          <w:sz w:val="22"/>
          <w:szCs w:val="22"/>
        </w:rPr>
        <w:t>účinnosti dnem, kdy bude splněna pozdější z </w:t>
      </w:r>
      <w:r w:rsidR="004C7D9C" w:rsidRPr="001D53DF">
        <w:rPr>
          <w:sz w:val="22"/>
          <w:szCs w:val="22"/>
        </w:rPr>
        <w:t>podmí</w:t>
      </w:r>
      <w:r w:rsidR="002703A5" w:rsidRPr="001D53DF">
        <w:rPr>
          <w:sz w:val="22"/>
          <w:szCs w:val="22"/>
        </w:rPr>
        <w:t>nek uvedených pod písm. </w:t>
      </w:r>
      <w:r w:rsidRPr="001D53DF">
        <w:rPr>
          <w:sz w:val="22"/>
          <w:szCs w:val="22"/>
        </w:rPr>
        <w:t>a) a b)</w:t>
      </w:r>
      <w:r w:rsidR="00717042" w:rsidRPr="001D53DF">
        <w:rPr>
          <w:sz w:val="22"/>
          <w:szCs w:val="22"/>
        </w:rPr>
        <w:t>, a to</w:t>
      </w:r>
      <w:r w:rsidRPr="001D53DF">
        <w:rPr>
          <w:sz w:val="22"/>
          <w:szCs w:val="22"/>
        </w:rPr>
        <w:t>:</w:t>
      </w:r>
    </w:p>
    <w:p w:rsidR="00D22752" w:rsidRPr="001D53DF" w:rsidRDefault="00D22752" w:rsidP="00046A6F">
      <w:pPr>
        <w:pStyle w:val="Odstavecseseznamem"/>
        <w:numPr>
          <w:ilvl w:val="0"/>
          <w:numId w:val="15"/>
        </w:numPr>
        <w:ind w:left="851" w:hanging="284"/>
        <w:jc w:val="both"/>
        <w:rPr>
          <w:sz w:val="22"/>
          <w:szCs w:val="22"/>
        </w:rPr>
      </w:pPr>
      <w:r w:rsidRPr="001D53DF">
        <w:rPr>
          <w:sz w:val="22"/>
          <w:szCs w:val="22"/>
        </w:rPr>
        <w:t>uveřejnění této smlouvy v registru smluv;</w:t>
      </w:r>
    </w:p>
    <w:p w:rsidR="00717042" w:rsidRPr="001D53DF" w:rsidRDefault="00D22752" w:rsidP="00046A6F">
      <w:pPr>
        <w:pStyle w:val="Odstavecseseznamem"/>
        <w:numPr>
          <w:ilvl w:val="0"/>
          <w:numId w:val="15"/>
        </w:numPr>
        <w:ind w:left="851" w:hanging="284"/>
        <w:jc w:val="both"/>
        <w:rPr>
          <w:sz w:val="22"/>
          <w:szCs w:val="22"/>
        </w:rPr>
      </w:pPr>
      <w:r w:rsidRPr="001D53DF">
        <w:rPr>
          <w:sz w:val="22"/>
          <w:szCs w:val="22"/>
        </w:rPr>
        <w:t xml:space="preserve">poskytovatel dotace doručí kupujícímu </w:t>
      </w:r>
      <w:r w:rsidR="0037789C" w:rsidRPr="001D53DF">
        <w:rPr>
          <w:sz w:val="22"/>
          <w:szCs w:val="22"/>
        </w:rPr>
        <w:t xml:space="preserve">všechna tři </w:t>
      </w:r>
      <w:r w:rsidRPr="001D53DF">
        <w:rPr>
          <w:sz w:val="22"/>
          <w:szCs w:val="22"/>
        </w:rPr>
        <w:t>rozhodnutí o přidělení dotac</w:t>
      </w:r>
      <w:r w:rsidR="0037789C" w:rsidRPr="001D53DF">
        <w:rPr>
          <w:sz w:val="22"/>
          <w:szCs w:val="22"/>
        </w:rPr>
        <w:t>í uvedených</w:t>
      </w:r>
      <w:r w:rsidRPr="001D53DF">
        <w:rPr>
          <w:sz w:val="22"/>
          <w:szCs w:val="22"/>
        </w:rPr>
        <w:t xml:space="preserve"> v bodě </w:t>
      </w:r>
      <w:proofErr w:type="gramStart"/>
      <w:r w:rsidRPr="001D53DF">
        <w:rPr>
          <w:sz w:val="22"/>
          <w:szCs w:val="22"/>
        </w:rPr>
        <w:t>1.</w:t>
      </w:r>
      <w:r w:rsidR="00C768D7" w:rsidRPr="001D53DF">
        <w:rPr>
          <w:sz w:val="22"/>
          <w:szCs w:val="22"/>
        </w:rPr>
        <w:t>7</w:t>
      </w:r>
      <w:r w:rsidRPr="001D53DF">
        <w:rPr>
          <w:sz w:val="22"/>
          <w:szCs w:val="22"/>
        </w:rPr>
        <w:t>. této</w:t>
      </w:r>
      <w:proofErr w:type="gramEnd"/>
      <w:r w:rsidRPr="001D53DF">
        <w:rPr>
          <w:sz w:val="22"/>
          <w:szCs w:val="22"/>
        </w:rPr>
        <w:t xml:space="preserve"> smlouvy, </w:t>
      </w:r>
    </w:p>
    <w:p w:rsidR="00D22752" w:rsidRPr="001D53DF" w:rsidRDefault="00D22752" w:rsidP="00717042">
      <w:pPr>
        <w:pStyle w:val="Odstavecseseznamem"/>
        <w:ind w:left="851"/>
        <w:jc w:val="both"/>
        <w:rPr>
          <w:sz w:val="22"/>
          <w:szCs w:val="22"/>
        </w:rPr>
      </w:pPr>
      <w:r w:rsidRPr="001D53DF">
        <w:rPr>
          <w:sz w:val="22"/>
          <w:szCs w:val="22"/>
        </w:rPr>
        <w:t xml:space="preserve">nebo kupující po registraci </w:t>
      </w:r>
      <w:r w:rsidR="0037789C" w:rsidRPr="001D53DF">
        <w:rPr>
          <w:sz w:val="22"/>
          <w:szCs w:val="22"/>
        </w:rPr>
        <w:t xml:space="preserve">všech tří </w:t>
      </w:r>
      <w:r w:rsidRPr="001D53DF">
        <w:rPr>
          <w:sz w:val="22"/>
          <w:szCs w:val="22"/>
        </w:rPr>
        <w:t>projekt</w:t>
      </w:r>
      <w:r w:rsidR="0037789C" w:rsidRPr="001D53DF">
        <w:rPr>
          <w:sz w:val="22"/>
          <w:szCs w:val="22"/>
        </w:rPr>
        <w:t>ů</w:t>
      </w:r>
      <w:r w:rsidRPr="001D53DF">
        <w:rPr>
          <w:sz w:val="22"/>
          <w:szCs w:val="22"/>
        </w:rPr>
        <w:t xml:space="preserve"> u poskytovatele dotace rozhodne, že tato smlouva nabyla účinnosti.</w:t>
      </w:r>
    </w:p>
    <w:p w:rsidR="00D22752" w:rsidRDefault="00D22752" w:rsidP="00046A6F">
      <w:pPr>
        <w:numPr>
          <w:ilvl w:val="0"/>
          <w:numId w:val="13"/>
        </w:numPr>
        <w:tabs>
          <w:tab w:val="left" w:pos="567"/>
        </w:tabs>
        <w:spacing w:before="100"/>
        <w:ind w:left="567" w:hanging="567"/>
        <w:jc w:val="both"/>
        <w:rPr>
          <w:sz w:val="22"/>
          <w:szCs w:val="22"/>
        </w:rPr>
      </w:pPr>
      <w:r w:rsidRPr="001D53DF">
        <w:rPr>
          <w:sz w:val="22"/>
          <w:szCs w:val="22"/>
        </w:rPr>
        <w:t>Kupující je povinen prodávajícímu</w:t>
      </w:r>
      <w:r w:rsidR="00C13E9F" w:rsidRPr="001D53DF">
        <w:rPr>
          <w:sz w:val="22"/>
          <w:szCs w:val="22"/>
        </w:rPr>
        <w:t xml:space="preserve"> způsobem uvedeným v článku VIII. této smlouvy</w:t>
      </w:r>
      <w:r w:rsidRPr="007E2682">
        <w:rPr>
          <w:sz w:val="22"/>
          <w:szCs w:val="22"/>
        </w:rPr>
        <w:t xml:space="preserve"> do 5</w:t>
      </w:r>
      <w:r w:rsidR="00C13E9F">
        <w:rPr>
          <w:sz w:val="22"/>
          <w:szCs w:val="22"/>
        </w:rPr>
        <w:t> </w:t>
      </w:r>
      <w:r w:rsidRPr="007E2682">
        <w:rPr>
          <w:sz w:val="22"/>
          <w:szCs w:val="22"/>
        </w:rPr>
        <w:t xml:space="preserve">pracovních dnů ode dne, kdy tato kupní smlouva nabyla účinnosti, </w:t>
      </w:r>
      <w:r w:rsidRPr="00C13E9F">
        <w:rPr>
          <w:sz w:val="22"/>
          <w:szCs w:val="22"/>
          <w:u w:val="single"/>
        </w:rPr>
        <w:t>oznámit, že kupní smlouva nabyla účinnosti</w:t>
      </w:r>
      <w:r w:rsidRPr="007E2682">
        <w:rPr>
          <w:sz w:val="22"/>
          <w:szCs w:val="22"/>
        </w:rPr>
        <w:t>.</w:t>
      </w:r>
    </w:p>
    <w:p w:rsidR="004557EB" w:rsidRDefault="004557EB" w:rsidP="00046A6F">
      <w:pPr>
        <w:numPr>
          <w:ilvl w:val="0"/>
          <w:numId w:val="13"/>
        </w:numPr>
        <w:tabs>
          <w:tab w:val="left" w:pos="567"/>
        </w:tabs>
        <w:spacing w:before="100"/>
        <w:ind w:left="567" w:hanging="567"/>
        <w:jc w:val="both"/>
        <w:rPr>
          <w:sz w:val="22"/>
          <w:szCs w:val="22"/>
        </w:rPr>
      </w:pPr>
      <w:r w:rsidRPr="007E2682">
        <w:rPr>
          <w:sz w:val="22"/>
          <w:szCs w:val="22"/>
        </w:rPr>
        <w:t>Smluvní strany výslovně souhlasí s tím, aby tato smlouva ve svém úplném znění byla uveřejněna v rámci informací zpřístupňovaných veřejnosti prostřednictvím dálkového přístupu. Smluvní strany prohlašují, že skutečnosti uvedené v této smlouvě nepovažují za obchodní tajemství ve smyslu ustanovení § 504 zákona č. 89/2012 Sb. a udělují svolení k jejich užití a uveřejnění bez stanovení jakýchkoli dalších podmínek. Uveřejnění smlouvy v registru smluv zajistí kupující.</w:t>
      </w:r>
    </w:p>
    <w:p w:rsidR="00D22752" w:rsidRDefault="00D22752" w:rsidP="0077324A">
      <w:pPr>
        <w:tabs>
          <w:tab w:val="left" w:pos="567"/>
        </w:tabs>
        <w:ind w:left="567"/>
        <w:jc w:val="both"/>
        <w:rPr>
          <w:sz w:val="22"/>
          <w:szCs w:val="22"/>
        </w:rPr>
      </w:pPr>
    </w:p>
    <w:p w:rsidR="00DF52FA" w:rsidRDefault="00DF52FA" w:rsidP="0077324A">
      <w:pPr>
        <w:pStyle w:val="Zkladntext"/>
        <w:tabs>
          <w:tab w:val="left" w:pos="426"/>
        </w:tabs>
        <w:spacing w:after="0"/>
        <w:jc w:val="center"/>
        <w:rPr>
          <w:b/>
          <w:bCs/>
          <w:sz w:val="22"/>
          <w:szCs w:val="22"/>
        </w:rPr>
      </w:pPr>
    </w:p>
    <w:p w:rsidR="00DF52FA" w:rsidRDefault="00DF52FA" w:rsidP="0077324A">
      <w:pPr>
        <w:pStyle w:val="Zkladntext"/>
        <w:tabs>
          <w:tab w:val="left" w:pos="426"/>
        </w:tabs>
        <w:spacing w:after="0"/>
        <w:jc w:val="center"/>
        <w:rPr>
          <w:b/>
          <w:bCs/>
          <w:sz w:val="22"/>
          <w:szCs w:val="22"/>
        </w:rPr>
      </w:pPr>
    </w:p>
    <w:p w:rsidR="00D22752" w:rsidRDefault="00D22752" w:rsidP="0077324A">
      <w:pPr>
        <w:pStyle w:val="Zkladntext"/>
        <w:tabs>
          <w:tab w:val="left" w:pos="426"/>
        </w:tabs>
        <w:spacing w:after="0"/>
        <w:jc w:val="center"/>
        <w:rPr>
          <w:b/>
          <w:bCs/>
          <w:sz w:val="22"/>
          <w:szCs w:val="22"/>
        </w:rPr>
      </w:pPr>
      <w:r w:rsidRPr="007E2682">
        <w:rPr>
          <w:b/>
          <w:bCs/>
          <w:sz w:val="22"/>
          <w:szCs w:val="22"/>
        </w:rPr>
        <w:lastRenderedPageBreak/>
        <w:t>X</w:t>
      </w:r>
      <w:r>
        <w:rPr>
          <w:b/>
          <w:bCs/>
          <w:sz w:val="22"/>
          <w:szCs w:val="22"/>
        </w:rPr>
        <w:t>I</w:t>
      </w:r>
      <w:r w:rsidRPr="007E2682">
        <w:rPr>
          <w:b/>
          <w:bCs/>
          <w:sz w:val="22"/>
          <w:szCs w:val="22"/>
        </w:rPr>
        <w:t>.</w:t>
      </w:r>
    </w:p>
    <w:p w:rsidR="00D22752" w:rsidRPr="007E2682" w:rsidRDefault="00D22752" w:rsidP="00D22752">
      <w:pPr>
        <w:pStyle w:val="Zkladntext"/>
        <w:tabs>
          <w:tab w:val="left" w:pos="426"/>
        </w:tabs>
        <w:spacing w:after="0"/>
        <w:jc w:val="center"/>
        <w:rPr>
          <w:b/>
          <w:bCs/>
          <w:sz w:val="22"/>
          <w:szCs w:val="22"/>
        </w:rPr>
      </w:pPr>
      <w:r w:rsidRPr="007E2682">
        <w:rPr>
          <w:b/>
          <w:bCs/>
          <w:sz w:val="22"/>
          <w:szCs w:val="22"/>
        </w:rPr>
        <w:t>Závěrečná ujednání</w:t>
      </w:r>
    </w:p>
    <w:p w:rsidR="00D22752" w:rsidRPr="007E2682" w:rsidRDefault="00D22752" w:rsidP="00046A6F">
      <w:pPr>
        <w:numPr>
          <w:ilvl w:val="0"/>
          <w:numId w:val="16"/>
        </w:numPr>
        <w:tabs>
          <w:tab w:val="left" w:pos="567"/>
        </w:tabs>
        <w:spacing w:before="100"/>
        <w:ind w:left="567" w:hanging="567"/>
        <w:jc w:val="both"/>
        <w:rPr>
          <w:sz w:val="22"/>
          <w:szCs w:val="22"/>
        </w:rPr>
      </w:pPr>
      <w:r w:rsidRPr="007E2682">
        <w:rPr>
          <w:sz w:val="22"/>
          <w:szCs w:val="22"/>
        </w:rPr>
        <w:t>Práva a povinnosti smluvních stran výslovně touto smlouvou neupravené se řídí příslušnými ustanoveními občanského zákoníku.</w:t>
      </w:r>
    </w:p>
    <w:p w:rsidR="00D22752" w:rsidRDefault="00D22752" w:rsidP="00046A6F">
      <w:pPr>
        <w:numPr>
          <w:ilvl w:val="0"/>
          <w:numId w:val="16"/>
        </w:numPr>
        <w:tabs>
          <w:tab w:val="left" w:pos="567"/>
        </w:tabs>
        <w:spacing w:before="100"/>
        <w:ind w:left="567" w:hanging="567"/>
        <w:jc w:val="both"/>
        <w:rPr>
          <w:sz w:val="22"/>
          <w:szCs w:val="22"/>
        </w:rPr>
      </w:pPr>
      <w:r w:rsidRPr="007E2682">
        <w:rPr>
          <w:sz w:val="22"/>
          <w:szCs w:val="22"/>
        </w:rPr>
        <w:t>Jakýmkoli nárokem na zaplacení smluvní pokuty dle této smlouvy není dotčeno právo kupujícího požadovat v plné výši náhradu škody způsobenou porušením povinnosti, na kterou se vztahuje smluvní pokuta.</w:t>
      </w:r>
    </w:p>
    <w:p w:rsidR="00D22752" w:rsidRPr="007E2682" w:rsidRDefault="00D22752" w:rsidP="00046A6F">
      <w:pPr>
        <w:numPr>
          <w:ilvl w:val="0"/>
          <w:numId w:val="16"/>
        </w:numPr>
        <w:tabs>
          <w:tab w:val="left" w:pos="567"/>
        </w:tabs>
        <w:spacing w:before="100"/>
        <w:ind w:left="567" w:hanging="567"/>
        <w:jc w:val="both"/>
        <w:rPr>
          <w:sz w:val="22"/>
          <w:szCs w:val="22"/>
        </w:rPr>
      </w:pPr>
      <w:r w:rsidRPr="007E2682">
        <w:rPr>
          <w:sz w:val="22"/>
          <w:szCs w:val="22"/>
        </w:rPr>
        <w:t>Nedílnou součástí této smlouvy jsou:</w:t>
      </w:r>
    </w:p>
    <w:p w:rsidR="00D22752" w:rsidRDefault="00D22752" w:rsidP="00046A6F">
      <w:pPr>
        <w:pStyle w:val="Odstavecseseznamem"/>
        <w:numPr>
          <w:ilvl w:val="0"/>
          <w:numId w:val="7"/>
        </w:numPr>
        <w:tabs>
          <w:tab w:val="clear" w:pos="284"/>
          <w:tab w:val="left" w:pos="851"/>
        </w:tabs>
        <w:ind w:left="851"/>
        <w:jc w:val="both"/>
        <w:rPr>
          <w:sz w:val="22"/>
          <w:szCs w:val="22"/>
        </w:rPr>
      </w:pPr>
      <w:r w:rsidRPr="007E2682">
        <w:rPr>
          <w:sz w:val="22"/>
          <w:szCs w:val="22"/>
        </w:rPr>
        <w:t>příloha č. 1 - Technick</w:t>
      </w:r>
      <w:r>
        <w:rPr>
          <w:sz w:val="22"/>
          <w:szCs w:val="22"/>
        </w:rPr>
        <w:t xml:space="preserve">é podmínky </w:t>
      </w:r>
      <w:r w:rsidR="00D25685">
        <w:rPr>
          <w:sz w:val="22"/>
          <w:szCs w:val="22"/>
        </w:rPr>
        <w:t xml:space="preserve">DA, a to: </w:t>
      </w:r>
    </w:p>
    <w:p w:rsidR="00D25685" w:rsidRDefault="00D25685" w:rsidP="00046A6F">
      <w:pPr>
        <w:pStyle w:val="Odstavecseseznamem"/>
        <w:numPr>
          <w:ilvl w:val="2"/>
          <w:numId w:val="17"/>
        </w:numPr>
        <w:ind w:left="1134" w:hanging="283"/>
        <w:rPr>
          <w:sz w:val="22"/>
          <w:szCs w:val="22"/>
        </w:rPr>
      </w:pPr>
      <w:r>
        <w:rPr>
          <w:sz w:val="22"/>
          <w:szCs w:val="22"/>
        </w:rPr>
        <w:t>Technické podmínky pro dopravní automobil EDS: 014D26100 1288</w:t>
      </w:r>
    </w:p>
    <w:p w:rsidR="00D25685" w:rsidRPr="007E2682" w:rsidRDefault="00D25685" w:rsidP="00046A6F">
      <w:pPr>
        <w:pStyle w:val="Odstavecseseznamem"/>
        <w:numPr>
          <w:ilvl w:val="2"/>
          <w:numId w:val="17"/>
        </w:numPr>
        <w:ind w:left="1134" w:hanging="283"/>
        <w:rPr>
          <w:sz w:val="22"/>
          <w:szCs w:val="22"/>
        </w:rPr>
      </w:pPr>
      <w:r>
        <w:rPr>
          <w:sz w:val="22"/>
          <w:szCs w:val="22"/>
        </w:rPr>
        <w:t>Technické podmínky pro dopravní automobil EDS: 014D26100 1294</w:t>
      </w:r>
    </w:p>
    <w:p w:rsidR="00D25685" w:rsidRPr="007E2682" w:rsidRDefault="00D25685" w:rsidP="00046A6F">
      <w:pPr>
        <w:pStyle w:val="Odstavecseseznamem"/>
        <w:numPr>
          <w:ilvl w:val="2"/>
          <w:numId w:val="17"/>
        </w:numPr>
        <w:ind w:left="1134" w:hanging="283"/>
        <w:rPr>
          <w:sz w:val="22"/>
          <w:szCs w:val="22"/>
        </w:rPr>
      </w:pPr>
      <w:r>
        <w:rPr>
          <w:sz w:val="22"/>
          <w:szCs w:val="22"/>
        </w:rPr>
        <w:t>Technické podmínky pro dopravní automobil EDS: 014D26100 1303;</w:t>
      </w:r>
    </w:p>
    <w:p w:rsidR="00D22752" w:rsidRPr="007E2682" w:rsidRDefault="00D22752" w:rsidP="00046A6F">
      <w:pPr>
        <w:pStyle w:val="Odstavecseseznamem"/>
        <w:numPr>
          <w:ilvl w:val="0"/>
          <w:numId w:val="7"/>
        </w:numPr>
        <w:tabs>
          <w:tab w:val="clear" w:pos="284"/>
          <w:tab w:val="left" w:pos="851"/>
        </w:tabs>
        <w:ind w:left="851"/>
        <w:jc w:val="both"/>
        <w:rPr>
          <w:sz w:val="22"/>
          <w:szCs w:val="22"/>
        </w:rPr>
      </w:pPr>
      <w:r w:rsidRPr="007E2682">
        <w:rPr>
          <w:sz w:val="22"/>
          <w:szCs w:val="22"/>
        </w:rPr>
        <w:t xml:space="preserve">příloha č. 2 - </w:t>
      </w:r>
      <w:r>
        <w:rPr>
          <w:sz w:val="22"/>
          <w:szCs w:val="22"/>
        </w:rPr>
        <w:t>T</w:t>
      </w:r>
      <w:r w:rsidRPr="007E2682">
        <w:rPr>
          <w:sz w:val="22"/>
          <w:szCs w:val="22"/>
        </w:rPr>
        <w:t>echnická specifikace prodávajícího</w:t>
      </w:r>
      <w:r w:rsidR="001D53DF">
        <w:rPr>
          <w:sz w:val="22"/>
          <w:szCs w:val="22"/>
        </w:rPr>
        <w:t xml:space="preserve"> </w:t>
      </w:r>
      <w:r w:rsidR="009D1678">
        <w:rPr>
          <w:sz w:val="22"/>
          <w:szCs w:val="22"/>
        </w:rPr>
        <w:t>(ke každému</w:t>
      </w:r>
      <w:r w:rsidR="00D25685">
        <w:rPr>
          <w:sz w:val="22"/>
          <w:szCs w:val="22"/>
        </w:rPr>
        <w:t xml:space="preserve"> DA</w:t>
      </w:r>
      <w:r w:rsidR="009D1678">
        <w:rPr>
          <w:sz w:val="22"/>
          <w:szCs w:val="22"/>
        </w:rPr>
        <w:t xml:space="preserve"> samostatně)</w:t>
      </w:r>
      <w:r w:rsidRPr="007E2682">
        <w:rPr>
          <w:sz w:val="22"/>
          <w:szCs w:val="22"/>
        </w:rPr>
        <w:t>.</w:t>
      </w:r>
    </w:p>
    <w:p w:rsidR="00D22752" w:rsidRPr="007E2682" w:rsidRDefault="00D22752" w:rsidP="00046A6F">
      <w:pPr>
        <w:numPr>
          <w:ilvl w:val="0"/>
          <w:numId w:val="16"/>
        </w:numPr>
        <w:tabs>
          <w:tab w:val="left" w:pos="567"/>
        </w:tabs>
        <w:spacing w:before="100"/>
        <w:ind w:left="567" w:hanging="567"/>
        <w:jc w:val="both"/>
        <w:rPr>
          <w:sz w:val="22"/>
          <w:szCs w:val="22"/>
        </w:rPr>
      </w:pPr>
      <w:r w:rsidRPr="007E2682">
        <w:rPr>
          <w:sz w:val="22"/>
          <w:szCs w:val="22"/>
        </w:rPr>
        <w:t>Strany vylučují možnost postoupení této smlouvy ve smyslu § 1895 a násl. občanského zákoníku třetí osobě.</w:t>
      </w:r>
    </w:p>
    <w:p w:rsidR="00D22752" w:rsidRPr="007E2682" w:rsidRDefault="00D22752" w:rsidP="00046A6F">
      <w:pPr>
        <w:numPr>
          <w:ilvl w:val="0"/>
          <w:numId w:val="16"/>
        </w:numPr>
        <w:tabs>
          <w:tab w:val="left" w:pos="567"/>
        </w:tabs>
        <w:spacing w:before="100"/>
        <w:ind w:left="567" w:hanging="567"/>
        <w:jc w:val="both"/>
        <w:rPr>
          <w:sz w:val="22"/>
          <w:szCs w:val="22"/>
        </w:rPr>
      </w:pPr>
      <w:r w:rsidRPr="007E2682">
        <w:rPr>
          <w:sz w:val="22"/>
          <w:szCs w:val="22"/>
        </w:rPr>
        <w:t>Tato smlouva může být měněna pouze formou písemných oboustranně podepsaných dodatků. Smlouvu lze zrušit pouze písemnou formou.</w:t>
      </w:r>
    </w:p>
    <w:p w:rsidR="001D53DF" w:rsidRDefault="001D53DF" w:rsidP="00E170B9">
      <w:pPr>
        <w:tabs>
          <w:tab w:val="left" w:pos="567"/>
          <w:tab w:val="left" w:pos="1843"/>
        </w:tabs>
        <w:jc w:val="both"/>
        <w:rPr>
          <w:iCs/>
          <w:sz w:val="22"/>
          <w:szCs w:val="22"/>
          <w:u w:val="single"/>
        </w:rPr>
      </w:pPr>
    </w:p>
    <w:p w:rsidR="00E170B9" w:rsidRPr="007E2682" w:rsidRDefault="00E170B9" w:rsidP="00E170B9">
      <w:pPr>
        <w:tabs>
          <w:tab w:val="left" w:pos="567"/>
          <w:tab w:val="left" w:pos="1843"/>
        </w:tabs>
        <w:jc w:val="both"/>
        <w:rPr>
          <w:iCs/>
          <w:sz w:val="22"/>
          <w:szCs w:val="22"/>
          <w:u w:val="single"/>
        </w:rPr>
      </w:pPr>
      <w:r w:rsidRPr="007E2682">
        <w:rPr>
          <w:iCs/>
          <w:sz w:val="22"/>
          <w:szCs w:val="22"/>
          <w:u w:val="single"/>
        </w:rPr>
        <w:t xml:space="preserve">Doložka dle § 41 odst. 1 zákona č. 128/2000 Sb., ve znění </w:t>
      </w:r>
      <w:proofErr w:type="spellStart"/>
      <w:r w:rsidRPr="007E2682">
        <w:rPr>
          <w:iCs/>
          <w:sz w:val="22"/>
          <w:szCs w:val="22"/>
          <w:u w:val="single"/>
        </w:rPr>
        <w:t>pozd</w:t>
      </w:r>
      <w:proofErr w:type="spellEnd"/>
      <w:r w:rsidRPr="007E2682">
        <w:rPr>
          <w:iCs/>
          <w:sz w:val="22"/>
          <w:szCs w:val="22"/>
          <w:u w:val="single"/>
        </w:rPr>
        <w:t>. předpisů:</w:t>
      </w:r>
    </w:p>
    <w:p w:rsidR="00E170B9" w:rsidRPr="007E2682" w:rsidRDefault="00E170B9" w:rsidP="00E170B9">
      <w:pPr>
        <w:tabs>
          <w:tab w:val="left" w:pos="567"/>
          <w:tab w:val="left" w:pos="1843"/>
        </w:tabs>
        <w:contextualSpacing/>
        <w:jc w:val="both"/>
        <w:rPr>
          <w:iCs/>
          <w:sz w:val="22"/>
          <w:szCs w:val="22"/>
        </w:rPr>
      </w:pPr>
      <w:r w:rsidRPr="007E2682">
        <w:rPr>
          <w:iCs/>
          <w:sz w:val="22"/>
          <w:szCs w:val="22"/>
        </w:rPr>
        <w:t xml:space="preserve">Uzavření této smlouvy bylo schváleno Radou města Litomyšle </w:t>
      </w:r>
      <w:r w:rsidRPr="0077324A">
        <w:rPr>
          <w:iCs/>
          <w:sz w:val="22"/>
          <w:szCs w:val="22"/>
        </w:rPr>
        <w:t>dne ………</w:t>
      </w:r>
    </w:p>
    <w:p w:rsidR="00E170B9" w:rsidRDefault="00E170B9" w:rsidP="00E170B9">
      <w:pPr>
        <w:tabs>
          <w:tab w:val="left" w:pos="567"/>
        </w:tabs>
        <w:ind w:left="567"/>
        <w:jc w:val="both"/>
        <w:rPr>
          <w:sz w:val="22"/>
          <w:szCs w:val="22"/>
        </w:rPr>
      </w:pPr>
    </w:p>
    <w:p w:rsidR="001D53DF" w:rsidRDefault="001D53DF" w:rsidP="00E170B9">
      <w:pPr>
        <w:tabs>
          <w:tab w:val="left" w:pos="567"/>
        </w:tabs>
        <w:ind w:left="567"/>
        <w:jc w:val="both"/>
        <w:rPr>
          <w:sz w:val="22"/>
          <w:szCs w:val="22"/>
        </w:rPr>
      </w:pPr>
    </w:p>
    <w:p w:rsidR="001D53DF" w:rsidRPr="007E2682" w:rsidRDefault="001D53DF" w:rsidP="00E170B9">
      <w:pPr>
        <w:tabs>
          <w:tab w:val="left" w:pos="567"/>
        </w:tabs>
        <w:ind w:left="567"/>
        <w:jc w:val="both"/>
        <w:rPr>
          <w:sz w:val="22"/>
          <w:szCs w:val="22"/>
        </w:rPr>
      </w:pPr>
    </w:p>
    <w:p w:rsidR="00575CF7" w:rsidRPr="007E2682" w:rsidRDefault="00575CF7" w:rsidP="00967324">
      <w:pPr>
        <w:pStyle w:val="Zkladntext"/>
        <w:tabs>
          <w:tab w:val="left" w:pos="360"/>
          <w:tab w:val="left" w:pos="4536"/>
        </w:tabs>
        <w:spacing w:after="0"/>
        <w:rPr>
          <w:sz w:val="22"/>
          <w:szCs w:val="22"/>
        </w:rPr>
      </w:pPr>
      <w:r w:rsidRPr="007E2682">
        <w:rPr>
          <w:sz w:val="22"/>
          <w:szCs w:val="22"/>
        </w:rPr>
        <w:t>V</w:t>
      </w:r>
      <w:r w:rsidR="0030725F" w:rsidRPr="007E2682">
        <w:rPr>
          <w:sz w:val="22"/>
          <w:szCs w:val="22"/>
          <w:highlight w:val="yellow"/>
        </w:rPr>
        <w:t>………………</w:t>
      </w:r>
      <w:proofErr w:type="gramStart"/>
      <w:r w:rsidR="0030725F" w:rsidRPr="007E2682">
        <w:rPr>
          <w:sz w:val="22"/>
          <w:szCs w:val="22"/>
          <w:highlight w:val="yellow"/>
        </w:rPr>
        <w:t>…</w:t>
      </w:r>
      <w:proofErr w:type="gramEnd"/>
      <w:r w:rsidR="0030725F" w:rsidRPr="007E2682">
        <w:rPr>
          <w:sz w:val="22"/>
          <w:szCs w:val="22"/>
          <w:highlight w:val="yellow"/>
        </w:rPr>
        <w:t>.</w:t>
      </w:r>
      <w:proofErr w:type="gramStart"/>
      <w:r w:rsidRPr="007E2682">
        <w:rPr>
          <w:sz w:val="22"/>
          <w:szCs w:val="22"/>
        </w:rPr>
        <w:t>dne</w:t>
      </w:r>
      <w:proofErr w:type="gramEnd"/>
      <w:r w:rsidRPr="007E2682">
        <w:rPr>
          <w:sz w:val="22"/>
          <w:szCs w:val="22"/>
        </w:rPr>
        <w:t xml:space="preserve"> …………</w:t>
      </w:r>
      <w:r w:rsidRPr="007E2682">
        <w:rPr>
          <w:sz w:val="22"/>
          <w:szCs w:val="22"/>
        </w:rPr>
        <w:tab/>
      </w:r>
      <w:r w:rsidRPr="007E2682">
        <w:rPr>
          <w:sz w:val="22"/>
          <w:szCs w:val="22"/>
        </w:rPr>
        <w:tab/>
        <w:t>V</w:t>
      </w:r>
      <w:r w:rsidR="00E170B9" w:rsidRPr="007E2682">
        <w:rPr>
          <w:sz w:val="22"/>
          <w:szCs w:val="22"/>
        </w:rPr>
        <w:t xml:space="preserve"> Litomyšli</w:t>
      </w:r>
      <w:r w:rsidRPr="007E2682">
        <w:rPr>
          <w:sz w:val="22"/>
          <w:szCs w:val="22"/>
        </w:rPr>
        <w:t xml:space="preserve"> dne ……………….</w:t>
      </w:r>
    </w:p>
    <w:p w:rsidR="00575CF7" w:rsidRDefault="00575CF7" w:rsidP="00967324">
      <w:pPr>
        <w:pStyle w:val="Zkladntext"/>
        <w:tabs>
          <w:tab w:val="left" w:pos="360"/>
          <w:tab w:val="left" w:pos="4536"/>
        </w:tabs>
        <w:spacing w:after="0"/>
        <w:rPr>
          <w:sz w:val="22"/>
          <w:szCs w:val="22"/>
        </w:rPr>
      </w:pPr>
    </w:p>
    <w:p w:rsidR="001D53DF" w:rsidRPr="007E2682" w:rsidRDefault="001D53DF" w:rsidP="00967324">
      <w:pPr>
        <w:pStyle w:val="Zkladntext"/>
        <w:tabs>
          <w:tab w:val="left" w:pos="360"/>
          <w:tab w:val="left" w:pos="4536"/>
        </w:tabs>
        <w:spacing w:after="0"/>
        <w:rPr>
          <w:sz w:val="22"/>
          <w:szCs w:val="22"/>
        </w:rPr>
      </w:pPr>
    </w:p>
    <w:p w:rsidR="00575CF7" w:rsidRPr="007E2682" w:rsidRDefault="003B4F6C" w:rsidP="00967324">
      <w:pPr>
        <w:pStyle w:val="Zkladntext"/>
        <w:tabs>
          <w:tab w:val="left" w:pos="360"/>
          <w:tab w:val="left" w:pos="4536"/>
        </w:tabs>
        <w:spacing w:after="0"/>
        <w:rPr>
          <w:sz w:val="22"/>
          <w:szCs w:val="22"/>
        </w:rPr>
      </w:pPr>
      <w:r w:rsidRPr="007E2682">
        <w:rPr>
          <w:sz w:val="22"/>
          <w:szCs w:val="22"/>
        </w:rPr>
        <w:t>P</w:t>
      </w:r>
      <w:r w:rsidR="00575CF7" w:rsidRPr="007E2682">
        <w:rPr>
          <w:sz w:val="22"/>
          <w:szCs w:val="22"/>
        </w:rPr>
        <w:t>rodávající:</w:t>
      </w:r>
      <w:r w:rsidR="00575CF7" w:rsidRPr="007E2682">
        <w:rPr>
          <w:sz w:val="22"/>
          <w:szCs w:val="22"/>
        </w:rPr>
        <w:tab/>
      </w:r>
      <w:r w:rsidR="00575CF7" w:rsidRPr="007E2682">
        <w:rPr>
          <w:sz w:val="22"/>
          <w:szCs w:val="22"/>
        </w:rPr>
        <w:tab/>
        <w:t>Za kupujícího:</w:t>
      </w:r>
    </w:p>
    <w:p w:rsidR="00575CF7" w:rsidRPr="007E2682" w:rsidRDefault="00575CF7" w:rsidP="00967324">
      <w:pPr>
        <w:pStyle w:val="Zkladntext"/>
        <w:tabs>
          <w:tab w:val="left" w:pos="360"/>
        </w:tabs>
        <w:spacing w:after="0"/>
        <w:rPr>
          <w:sz w:val="22"/>
          <w:szCs w:val="22"/>
        </w:rPr>
      </w:pPr>
    </w:p>
    <w:p w:rsidR="00E170B9" w:rsidRPr="007E2682" w:rsidRDefault="00E170B9" w:rsidP="00E170B9">
      <w:pPr>
        <w:jc w:val="both"/>
        <w:rPr>
          <w:sz w:val="22"/>
          <w:szCs w:val="22"/>
        </w:rPr>
      </w:pPr>
    </w:p>
    <w:p w:rsidR="00E170B9" w:rsidRPr="007E2682" w:rsidRDefault="00E170B9" w:rsidP="00E170B9">
      <w:pPr>
        <w:jc w:val="both"/>
        <w:rPr>
          <w:sz w:val="22"/>
          <w:szCs w:val="22"/>
        </w:rPr>
      </w:pPr>
    </w:p>
    <w:p w:rsidR="00E170B9" w:rsidRPr="007E2682" w:rsidRDefault="00E170B9" w:rsidP="00E170B9">
      <w:pPr>
        <w:jc w:val="both"/>
        <w:rPr>
          <w:sz w:val="22"/>
          <w:szCs w:val="22"/>
        </w:rPr>
      </w:pPr>
    </w:p>
    <w:p w:rsidR="00E170B9" w:rsidRPr="007E2682" w:rsidRDefault="00E170B9" w:rsidP="00E170B9">
      <w:pPr>
        <w:jc w:val="both"/>
        <w:rPr>
          <w:sz w:val="22"/>
          <w:szCs w:val="22"/>
        </w:rPr>
      </w:pPr>
    </w:p>
    <w:p w:rsidR="00E170B9" w:rsidRPr="007E2682" w:rsidRDefault="00E170B9" w:rsidP="00E170B9">
      <w:pPr>
        <w:tabs>
          <w:tab w:val="center" w:pos="1843"/>
          <w:tab w:val="center" w:pos="6663"/>
        </w:tabs>
        <w:jc w:val="both"/>
        <w:rPr>
          <w:sz w:val="22"/>
          <w:szCs w:val="22"/>
        </w:rPr>
      </w:pPr>
      <w:r w:rsidRPr="007E2682">
        <w:rPr>
          <w:sz w:val="22"/>
          <w:szCs w:val="22"/>
        </w:rPr>
        <w:tab/>
        <w:t>..….……………………………………..</w:t>
      </w:r>
      <w:r w:rsidRPr="007E2682">
        <w:rPr>
          <w:sz w:val="22"/>
          <w:szCs w:val="22"/>
        </w:rPr>
        <w:tab/>
        <w:t>..……..…………………………………</w:t>
      </w:r>
    </w:p>
    <w:p w:rsidR="00E170B9" w:rsidRPr="007E2682" w:rsidRDefault="00E170B9" w:rsidP="00E170B9">
      <w:pPr>
        <w:tabs>
          <w:tab w:val="center" w:pos="1843"/>
          <w:tab w:val="center" w:pos="6663"/>
        </w:tabs>
        <w:jc w:val="both"/>
        <w:rPr>
          <w:sz w:val="22"/>
          <w:szCs w:val="22"/>
        </w:rPr>
      </w:pPr>
      <w:r w:rsidRPr="007E2682">
        <w:rPr>
          <w:sz w:val="22"/>
          <w:szCs w:val="22"/>
        </w:rPr>
        <w:tab/>
      </w:r>
      <w:r w:rsidR="00812102" w:rsidRPr="00812102">
        <w:rPr>
          <w:sz w:val="22"/>
          <w:szCs w:val="22"/>
          <w:highlight w:val="yellow"/>
        </w:rPr>
        <w:t>.............................................</w:t>
      </w:r>
      <w:r w:rsidRPr="007E2682">
        <w:rPr>
          <w:sz w:val="22"/>
          <w:szCs w:val="22"/>
        </w:rPr>
        <w:tab/>
        <w:t xml:space="preserve">Mgr. Daniel Brýdl, </w:t>
      </w:r>
      <w:proofErr w:type="gramStart"/>
      <w:r w:rsidRPr="007E2682">
        <w:rPr>
          <w:sz w:val="22"/>
          <w:szCs w:val="22"/>
        </w:rPr>
        <w:t>LL.M.</w:t>
      </w:r>
      <w:proofErr w:type="gramEnd"/>
      <w:r w:rsidRPr="007E2682">
        <w:rPr>
          <w:sz w:val="22"/>
          <w:szCs w:val="22"/>
        </w:rPr>
        <w:tab/>
      </w:r>
    </w:p>
    <w:p w:rsidR="00E170B9" w:rsidRPr="007E2682" w:rsidRDefault="00E170B9" w:rsidP="00E170B9">
      <w:pPr>
        <w:tabs>
          <w:tab w:val="center" w:pos="1843"/>
          <w:tab w:val="center" w:pos="6663"/>
        </w:tabs>
        <w:jc w:val="both"/>
        <w:rPr>
          <w:sz w:val="22"/>
          <w:szCs w:val="22"/>
        </w:rPr>
      </w:pPr>
      <w:r w:rsidRPr="007E2682">
        <w:rPr>
          <w:sz w:val="22"/>
          <w:szCs w:val="22"/>
        </w:rPr>
        <w:tab/>
      </w:r>
      <w:r w:rsidRPr="007E2682">
        <w:rPr>
          <w:sz w:val="22"/>
          <w:szCs w:val="22"/>
        </w:rPr>
        <w:tab/>
        <w:t>starosta města Litomyšl</w:t>
      </w:r>
      <w:r w:rsidRPr="007E2682">
        <w:rPr>
          <w:sz w:val="22"/>
          <w:szCs w:val="22"/>
        </w:rPr>
        <w:tab/>
      </w:r>
    </w:p>
    <w:p w:rsidR="006A2192" w:rsidRPr="00B33E01" w:rsidRDefault="006A2192" w:rsidP="00E170B9">
      <w:pPr>
        <w:pStyle w:val="Zkladntext"/>
        <w:tabs>
          <w:tab w:val="left" w:pos="-2340"/>
          <w:tab w:val="left" w:pos="-2160"/>
          <w:tab w:val="center" w:pos="1701"/>
          <w:tab w:val="center" w:pos="6804"/>
        </w:tabs>
        <w:spacing w:after="0"/>
        <w:rPr>
          <w:sz w:val="23"/>
          <w:szCs w:val="23"/>
        </w:rPr>
      </w:pPr>
    </w:p>
    <w:sectPr w:rsidR="006A2192" w:rsidRPr="00B33E01" w:rsidSect="00BC13A9">
      <w:headerReference w:type="default" r:id="rId8"/>
      <w:footerReference w:type="default" r:id="rId9"/>
      <w:pgSz w:w="11906" w:h="16838" w:code="9"/>
      <w:pgMar w:top="1418" w:right="1134" w:bottom="1134" w:left="1304" w:header="709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225E" w:rsidRDefault="00D9225E" w:rsidP="0089634F">
      <w:r>
        <w:separator/>
      </w:r>
    </w:p>
  </w:endnote>
  <w:endnote w:type="continuationSeparator" w:id="0">
    <w:p w:rsidR="00D9225E" w:rsidRDefault="00D9225E" w:rsidP="008963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CF7" w:rsidRPr="00636C6F" w:rsidRDefault="00B55FE8">
    <w:pPr>
      <w:pStyle w:val="Zpat"/>
      <w:jc w:val="right"/>
      <w:rPr>
        <w:sz w:val="20"/>
        <w:szCs w:val="20"/>
      </w:rPr>
    </w:pPr>
    <w:r w:rsidRPr="00636C6F">
      <w:rPr>
        <w:sz w:val="20"/>
        <w:szCs w:val="20"/>
      </w:rPr>
      <w:fldChar w:fldCharType="begin"/>
    </w:r>
    <w:r w:rsidR="00575CF7" w:rsidRPr="00636C6F">
      <w:rPr>
        <w:sz w:val="20"/>
        <w:szCs w:val="20"/>
      </w:rPr>
      <w:instrText>PAGE   \* MERGEFORMAT</w:instrText>
    </w:r>
    <w:r w:rsidRPr="00636C6F">
      <w:rPr>
        <w:sz w:val="20"/>
        <w:szCs w:val="20"/>
      </w:rPr>
      <w:fldChar w:fldCharType="separate"/>
    </w:r>
    <w:r w:rsidR="007C0809">
      <w:rPr>
        <w:noProof/>
        <w:sz w:val="20"/>
        <w:szCs w:val="20"/>
      </w:rPr>
      <w:t>2</w:t>
    </w:r>
    <w:r w:rsidRPr="00636C6F">
      <w:rPr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225E" w:rsidRDefault="00D9225E" w:rsidP="0089634F">
      <w:r>
        <w:separator/>
      </w:r>
    </w:p>
  </w:footnote>
  <w:footnote w:type="continuationSeparator" w:id="0">
    <w:p w:rsidR="00D9225E" w:rsidRDefault="00D9225E" w:rsidP="008963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CF7" w:rsidRDefault="00575CF7">
    <w:pPr>
      <w:pStyle w:val="Zhlav"/>
    </w:pPr>
  </w:p>
  <w:p w:rsidR="00575CF7" w:rsidRDefault="00575CF7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42A50"/>
    <w:multiLevelType w:val="hybridMultilevel"/>
    <w:tmpl w:val="C512F826"/>
    <w:lvl w:ilvl="0" w:tplc="C60E8DE2">
      <w:start w:val="1"/>
      <w:numFmt w:val="ordinal"/>
      <w:lvlText w:val="9.%1"/>
      <w:lvlJc w:val="left"/>
      <w:pPr>
        <w:ind w:left="720" w:hanging="360"/>
      </w:pPr>
      <w:rPr>
        <w:rFonts w:cs="Times New Roman" w:hint="default"/>
      </w:rPr>
    </w:lvl>
    <w:lvl w:ilvl="1" w:tplc="9058E77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  <w:color w:val="auto"/>
      </w:rPr>
    </w:lvl>
    <w:lvl w:ilvl="2" w:tplc="57C21AC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C164C7"/>
    <w:multiLevelType w:val="hybridMultilevel"/>
    <w:tmpl w:val="CEBEF27C"/>
    <w:lvl w:ilvl="0" w:tplc="A718E2FE">
      <w:start w:val="1"/>
      <w:numFmt w:val="ordinal"/>
      <w:lvlText w:val="2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F52185"/>
    <w:multiLevelType w:val="hybridMultilevel"/>
    <w:tmpl w:val="E67006CA"/>
    <w:lvl w:ilvl="0" w:tplc="7654FFB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0B919E1"/>
    <w:multiLevelType w:val="hybridMultilevel"/>
    <w:tmpl w:val="E486A69C"/>
    <w:lvl w:ilvl="0" w:tplc="63808A5E">
      <w:start w:val="1"/>
      <w:numFmt w:val="ordinal"/>
      <w:lvlText w:val="6.%1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0F1FBF"/>
    <w:multiLevelType w:val="hybridMultilevel"/>
    <w:tmpl w:val="5C7EAC0C"/>
    <w:lvl w:ilvl="0" w:tplc="43B04910">
      <w:start w:val="1"/>
      <w:numFmt w:val="ordinal"/>
      <w:lvlText w:val="11.%1"/>
      <w:lvlJc w:val="left"/>
      <w:pPr>
        <w:tabs>
          <w:tab w:val="num" w:pos="710"/>
        </w:tabs>
        <w:ind w:left="710" w:hanging="284"/>
      </w:pPr>
      <w:rPr>
        <w:rFonts w:cs="Times New Roman" w:hint="default"/>
        <w:b w:val="0"/>
        <w:bCs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1F4AB8"/>
    <w:multiLevelType w:val="hybridMultilevel"/>
    <w:tmpl w:val="98F6B688"/>
    <w:lvl w:ilvl="0" w:tplc="84728062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>
    <w:nsid w:val="467964AA"/>
    <w:multiLevelType w:val="singleLevel"/>
    <w:tmpl w:val="9F982284"/>
    <w:lvl w:ilvl="0">
      <w:start w:val="1"/>
      <w:numFmt w:val="ordinal"/>
      <w:lvlText w:val="8.%1"/>
      <w:lvlJc w:val="left"/>
      <w:pPr>
        <w:ind w:left="360" w:hanging="360"/>
      </w:pPr>
      <w:rPr>
        <w:rFonts w:hint="default"/>
        <w:i w:val="0"/>
      </w:rPr>
    </w:lvl>
  </w:abstractNum>
  <w:abstractNum w:abstractNumId="7">
    <w:nsid w:val="4C8D7A8E"/>
    <w:multiLevelType w:val="hybridMultilevel"/>
    <w:tmpl w:val="09100858"/>
    <w:lvl w:ilvl="0" w:tplc="903A7CB0">
      <w:start w:val="1"/>
      <w:numFmt w:val="ordinal"/>
      <w:lvlText w:val="10.%1"/>
      <w:lvlJc w:val="left"/>
      <w:pPr>
        <w:tabs>
          <w:tab w:val="num" w:pos="710"/>
        </w:tabs>
        <w:ind w:left="710" w:hanging="284"/>
      </w:pPr>
      <w:rPr>
        <w:rFonts w:cs="Times New Roman" w:hint="default"/>
        <w:b w:val="0"/>
        <w:bCs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FF7799A"/>
    <w:multiLevelType w:val="hybridMultilevel"/>
    <w:tmpl w:val="25627DC8"/>
    <w:lvl w:ilvl="0" w:tplc="17243776">
      <w:start w:val="1"/>
      <w:numFmt w:val="ordinal"/>
      <w:lvlText w:val="9.%1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  <w:bCs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2CC163A"/>
    <w:multiLevelType w:val="hybridMultilevel"/>
    <w:tmpl w:val="AD46F2DC"/>
    <w:lvl w:ilvl="0" w:tplc="58E262C2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F93945"/>
    <w:multiLevelType w:val="hybridMultilevel"/>
    <w:tmpl w:val="91667C26"/>
    <w:lvl w:ilvl="0" w:tplc="B61E3CD0">
      <w:start w:val="5646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Calibri" w:eastAsia="Times New Roman" w:hAnsi="Calibri"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0D38C3"/>
    <w:multiLevelType w:val="hybridMultilevel"/>
    <w:tmpl w:val="336E5FD2"/>
    <w:lvl w:ilvl="0" w:tplc="41B8BB2C">
      <w:start w:val="1"/>
      <w:numFmt w:val="ordinal"/>
      <w:lvlText w:val="7.%1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910FA0"/>
    <w:multiLevelType w:val="hybridMultilevel"/>
    <w:tmpl w:val="C41C01E4"/>
    <w:lvl w:ilvl="0" w:tplc="7654FFB8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2007" w:hanging="360"/>
      </w:pPr>
    </w:lvl>
    <w:lvl w:ilvl="2" w:tplc="D7CAF724">
      <w:start w:val="1"/>
      <w:numFmt w:val="lowerRoman"/>
      <w:lvlText w:val="%3."/>
      <w:lvlJc w:val="left"/>
      <w:pPr>
        <w:ind w:left="3267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61332A37"/>
    <w:multiLevelType w:val="hybridMultilevel"/>
    <w:tmpl w:val="4D1210B2"/>
    <w:lvl w:ilvl="0" w:tplc="F8F8CEFA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450820"/>
    <w:multiLevelType w:val="hybridMultilevel"/>
    <w:tmpl w:val="D8EED53E"/>
    <w:lvl w:ilvl="0" w:tplc="365837AE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7087322">
      <w:numFmt w:val="bullet"/>
      <w:lvlText w:val=""/>
      <w:lvlJc w:val="left"/>
      <w:pPr>
        <w:ind w:left="2340" w:hanging="360"/>
      </w:pPr>
      <w:rPr>
        <w:rFonts w:ascii="Symbol" w:eastAsia="Times New Roman" w:hAnsi="Symbol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3D03A02"/>
    <w:multiLevelType w:val="multilevel"/>
    <w:tmpl w:val="53BA80CA"/>
    <w:lvl w:ilvl="0">
      <w:start w:val="1"/>
      <w:numFmt w:val="decimal"/>
      <w:pStyle w:val="Nadpis1"/>
      <w:lvlText w:val="Čl. %1."/>
      <w:lvlJc w:val="left"/>
      <w:pPr>
        <w:tabs>
          <w:tab w:val="num" w:pos="720"/>
        </w:tabs>
      </w:pPr>
      <w:rPr>
        <w:b/>
        <w:bCs/>
        <w:i w:val="0"/>
        <w:iCs w:val="0"/>
        <w:u w:val="single"/>
      </w:rPr>
    </w:lvl>
    <w:lvl w:ilvl="1">
      <w:start w:val="1"/>
      <w:numFmt w:val="decimalZero"/>
      <w:pStyle w:val="Nadpis2"/>
      <w:isLgl/>
      <w:lvlText w:val=" %1.%2."/>
      <w:lvlJc w:val="left"/>
      <w:pPr>
        <w:tabs>
          <w:tab w:val="num" w:pos="851"/>
        </w:tabs>
        <w:ind w:left="851" w:hanging="794"/>
      </w:pPr>
    </w:lvl>
    <w:lvl w:ilvl="2">
      <w:start w:val="1"/>
      <w:numFmt w:val="lowerLetter"/>
      <w:pStyle w:val="Nadpis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dpis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dpis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dpis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dpis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dpis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dpis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>
    <w:nsid w:val="7A317C37"/>
    <w:multiLevelType w:val="multilevel"/>
    <w:tmpl w:val="F83828D6"/>
    <w:lvl w:ilvl="0">
      <w:start w:val="1"/>
      <w:numFmt w:val="ordinal"/>
      <w:lvlText w:val="1.%1"/>
      <w:lvlJc w:val="left"/>
      <w:pPr>
        <w:tabs>
          <w:tab w:val="num" w:pos="360"/>
        </w:tabs>
        <w:ind w:left="357" w:hanging="357"/>
      </w:pPr>
      <w:rPr>
        <w:rFonts w:hint="default"/>
        <w:b w:val="0"/>
        <w:bCs w:val="0"/>
        <w:i w:val="0"/>
        <w:iCs w:val="0"/>
        <w:color w:val="auto"/>
      </w:rPr>
    </w:lvl>
    <w:lvl w:ilvl="1">
      <w:start w:val="1"/>
      <w:numFmt w:val="none"/>
      <w:lvlText w:val="-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6"/>
  </w:num>
  <w:num w:numId="2">
    <w:abstractNumId w:val="15"/>
  </w:num>
  <w:num w:numId="3">
    <w:abstractNumId w:val="3"/>
  </w:num>
  <w:num w:numId="4">
    <w:abstractNumId w:val="8"/>
  </w:num>
  <w:num w:numId="5">
    <w:abstractNumId w:val="6"/>
  </w:num>
  <w:num w:numId="6">
    <w:abstractNumId w:val="14"/>
  </w:num>
  <w:num w:numId="7">
    <w:abstractNumId w:val="10"/>
  </w:num>
  <w:num w:numId="8">
    <w:abstractNumId w:val="1"/>
  </w:num>
  <w:num w:numId="9">
    <w:abstractNumId w:val="13"/>
  </w:num>
  <w:num w:numId="10">
    <w:abstractNumId w:val="9"/>
  </w:num>
  <w:num w:numId="11">
    <w:abstractNumId w:val="11"/>
  </w:num>
  <w:num w:numId="12">
    <w:abstractNumId w:val="2"/>
  </w:num>
  <w:num w:numId="13">
    <w:abstractNumId w:val="7"/>
  </w:num>
  <w:num w:numId="14">
    <w:abstractNumId w:val="0"/>
  </w:num>
  <w:num w:numId="15">
    <w:abstractNumId w:val="5"/>
  </w:num>
  <w:num w:numId="16">
    <w:abstractNumId w:val="4"/>
  </w:num>
  <w:num w:numId="17">
    <w:abstractNumId w:val="12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trackRevisions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362B57"/>
    <w:rsid w:val="00007488"/>
    <w:rsid w:val="000161F2"/>
    <w:rsid w:val="0001707F"/>
    <w:rsid w:val="00030DCE"/>
    <w:rsid w:val="00032CAC"/>
    <w:rsid w:val="00041A24"/>
    <w:rsid w:val="00041B49"/>
    <w:rsid w:val="000433E2"/>
    <w:rsid w:val="0004515C"/>
    <w:rsid w:val="00045778"/>
    <w:rsid w:val="00046A6F"/>
    <w:rsid w:val="0004767E"/>
    <w:rsid w:val="00047718"/>
    <w:rsid w:val="0005235E"/>
    <w:rsid w:val="00052F65"/>
    <w:rsid w:val="00053860"/>
    <w:rsid w:val="000575C4"/>
    <w:rsid w:val="000638B2"/>
    <w:rsid w:val="0006544E"/>
    <w:rsid w:val="000666F6"/>
    <w:rsid w:val="000754D7"/>
    <w:rsid w:val="00077320"/>
    <w:rsid w:val="000802F0"/>
    <w:rsid w:val="00090EFE"/>
    <w:rsid w:val="000944B4"/>
    <w:rsid w:val="000A10E9"/>
    <w:rsid w:val="000A3889"/>
    <w:rsid w:val="000A7598"/>
    <w:rsid w:val="000A7F90"/>
    <w:rsid w:val="000B1F32"/>
    <w:rsid w:val="000B3C6F"/>
    <w:rsid w:val="000C790B"/>
    <w:rsid w:val="000D4507"/>
    <w:rsid w:val="000D4E84"/>
    <w:rsid w:val="000D5257"/>
    <w:rsid w:val="000D6CAD"/>
    <w:rsid w:val="000E27E1"/>
    <w:rsid w:val="000E6CC3"/>
    <w:rsid w:val="000F2CBD"/>
    <w:rsid w:val="000F3D34"/>
    <w:rsid w:val="000F732F"/>
    <w:rsid w:val="00103FEC"/>
    <w:rsid w:val="00104706"/>
    <w:rsid w:val="001062E5"/>
    <w:rsid w:val="001131C5"/>
    <w:rsid w:val="00114557"/>
    <w:rsid w:val="001159EB"/>
    <w:rsid w:val="001172FB"/>
    <w:rsid w:val="001226BD"/>
    <w:rsid w:val="00127B23"/>
    <w:rsid w:val="001420E6"/>
    <w:rsid w:val="00146C53"/>
    <w:rsid w:val="00154A2C"/>
    <w:rsid w:val="00172755"/>
    <w:rsid w:val="00194A68"/>
    <w:rsid w:val="001A0770"/>
    <w:rsid w:val="001A1824"/>
    <w:rsid w:val="001A409C"/>
    <w:rsid w:val="001C26D7"/>
    <w:rsid w:val="001C2DE5"/>
    <w:rsid w:val="001C70AC"/>
    <w:rsid w:val="001D03CF"/>
    <w:rsid w:val="001D53DF"/>
    <w:rsid w:val="00201B49"/>
    <w:rsid w:val="00202825"/>
    <w:rsid w:val="0020517D"/>
    <w:rsid w:val="00207226"/>
    <w:rsid w:val="0020751F"/>
    <w:rsid w:val="002222EB"/>
    <w:rsid w:val="0022266B"/>
    <w:rsid w:val="0022364F"/>
    <w:rsid w:val="0022412A"/>
    <w:rsid w:val="00236D57"/>
    <w:rsid w:val="00251202"/>
    <w:rsid w:val="0026262B"/>
    <w:rsid w:val="002703A5"/>
    <w:rsid w:val="00272216"/>
    <w:rsid w:val="00273F9E"/>
    <w:rsid w:val="002811F2"/>
    <w:rsid w:val="0028121C"/>
    <w:rsid w:val="00291FBF"/>
    <w:rsid w:val="002941EF"/>
    <w:rsid w:val="002950ED"/>
    <w:rsid w:val="002A0A86"/>
    <w:rsid w:val="002B2708"/>
    <w:rsid w:val="002B427F"/>
    <w:rsid w:val="002B55E6"/>
    <w:rsid w:val="002C0B68"/>
    <w:rsid w:val="002C1FD7"/>
    <w:rsid w:val="002C334E"/>
    <w:rsid w:val="002C46A5"/>
    <w:rsid w:val="002C7990"/>
    <w:rsid w:val="002E0B61"/>
    <w:rsid w:val="002E64FC"/>
    <w:rsid w:val="002F2911"/>
    <w:rsid w:val="0030725F"/>
    <w:rsid w:val="00315E02"/>
    <w:rsid w:val="00316F9C"/>
    <w:rsid w:val="00323BA4"/>
    <w:rsid w:val="003246E9"/>
    <w:rsid w:val="00325534"/>
    <w:rsid w:val="00331D37"/>
    <w:rsid w:val="003401B3"/>
    <w:rsid w:val="00343769"/>
    <w:rsid w:val="0034431D"/>
    <w:rsid w:val="0034576F"/>
    <w:rsid w:val="00356701"/>
    <w:rsid w:val="00362484"/>
    <w:rsid w:val="00362B57"/>
    <w:rsid w:val="00364A05"/>
    <w:rsid w:val="00365901"/>
    <w:rsid w:val="00365C65"/>
    <w:rsid w:val="0037013D"/>
    <w:rsid w:val="00371FEA"/>
    <w:rsid w:val="00374A10"/>
    <w:rsid w:val="00375225"/>
    <w:rsid w:val="0037789C"/>
    <w:rsid w:val="00384450"/>
    <w:rsid w:val="0038524B"/>
    <w:rsid w:val="00393473"/>
    <w:rsid w:val="003A4D71"/>
    <w:rsid w:val="003B04F4"/>
    <w:rsid w:val="003B0F3B"/>
    <w:rsid w:val="003B4F6C"/>
    <w:rsid w:val="003C446A"/>
    <w:rsid w:val="003D2BD5"/>
    <w:rsid w:val="003D2C6A"/>
    <w:rsid w:val="003D2F80"/>
    <w:rsid w:val="003D3298"/>
    <w:rsid w:val="003D42E3"/>
    <w:rsid w:val="003D7630"/>
    <w:rsid w:val="003E13A9"/>
    <w:rsid w:val="003E1B89"/>
    <w:rsid w:val="003E4C1A"/>
    <w:rsid w:val="003F1F85"/>
    <w:rsid w:val="004048D4"/>
    <w:rsid w:val="004066F1"/>
    <w:rsid w:val="00406B44"/>
    <w:rsid w:val="00407102"/>
    <w:rsid w:val="00410662"/>
    <w:rsid w:val="00410D43"/>
    <w:rsid w:val="00425685"/>
    <w:rsid w:val="004350BE"/>
    <w:rsid w:val="00436F90"/>
    <w:rsid w:val="00444381"/>
    <w:rsid w:val="00444590"/>
    <w:rsid w:val="00451C7B"/>
    <w:rsid w:val="004557EB"/>
    <w:rsid w:val="00471E47"/>
    <w:rsid w:val="00477857"/>
    <w:rsid w:val="0048386B"/>
    <w:rsid w:val="00483E13"/>
    <w:rsid w:val="004860E6"/>
    <w:rsid w:val="004917B9"/>
    <w:rsid w:val="004A0C87"/>
    <w:rsid w:val="004A7417"/>
    <w:rsid w:val="004B0C0A"/>
    <w:rsid w:val="004B10E3"/>
    <w:rsid w:val="004B1428"/>
    <w:rsid w:val="004B2BC6"/>
    <w:rsid w:val="004B3840"/>
    <w:rsid w:val="004B4784"/>
    <w:rsid w:val="004B4F6F"/>
    <w:rsid w:val="004B72A7"/>
    <w:rsid w:val="004C1252"/>
    <w:rsid w:val="004C2D02"/>
    <w:rsid w:val="004C5EA5"/>
    <w:rsid w:val="004C7D9C"/>
    <w:rsid w:val="004E1447"/>
    <w:rsid w:val="004E2D56"/>
    <w:rsid w:val="004E7181"/>
    <w:rsid w:val="004F0B5C"/>
    <w:rsid w:val="004F3896"/>
    <w:rsid w:val="004F48A1"/>
    <w:rsid w:val="004F4918"/>
    <w:rsid w:val="00505B67"/>
    <w:rsid w:val="00507DB6"/>
    <w:rsid w:val="005212F5"/>
    <w:rsid w:val="005307CB"/>
    <w:rsid w:val="00535A83"/>
    <w:rsid w:val="0054527C"/>
    <w:rsid w:val="00556668"/>
    <w:rsid w:val="00562E83"/>
    <w:rsid w:val="0056526C"/>
    <w:rsid w:val="00565E45"/>
    <w:rsid w:val="00572810"/>
    <w:rsid w:val="00573830"/>
    <w:rsid w:val="00575CF7"/>
    <w:rsid w:val="0057776E"/>
    <w:rsid w:val="00577F59"/>
    <w:rsid w:val="00580783"/>
    <w:rsid w:val="00580ACC"/>
    <w:rsid w:val="00583892"/>
    <w:rsid w:val="005929CA"/>
    <w:rsid w:val="005A7685"/>
    <w:rsid w:val="005B02F9"/>
    <w:rsid w:val="005B14FC"/>
    <w:rsid w:val="005B2D56"/>
    <w:rsid w:val="005D2553"/>
    <w:rsid w:val="005E3EAC"/>
    <w:rsid w:val="005E4B0A"/>
    <w:rsid w:val="006049D9"/>
    <w:rsid w:val="0061762A"/>
    <w:rsid w:val="00620CCD"/>
    <w:rsid w:val="0063534D"/>
    <w:rsid w:val="00636C6F"/>
    <w:rsid w:val="006376E6"/>
    <w:rsid w:val="006423E2"/>
    <w:rsid w:val="00644806"/>
    <w:rsid w:val="00652970"/>
    <w:rsid w:val="00656026"/>
    <w:rsid w:val="006601F8"/>
    <w:rsid w:val="00660323"/>
    <w:rsid w:val="00660E07"/>
    <w:rsid w:val="006763DD"/>
    <w:rsid w:val="00677DF6"/>
    <w:rsid w:val="006828AF"/>
    <w:rsid w:val="00694DA1"/>
    <w:rsid w:val="00695AE0"/>
    <w:rsid w:val="006A2192"/>
    <w:rsid w:val="006A280E"/>
    <w:rsid w:val="006A6720"/>
    <w:rsid w:val="006C5E61"/>
    <w:rsid w:val="006C61A3"/>
    <w:rsid w:val="006C6686"/>
    <w:rsid w:val="006D2BE9"/>
    <w:rsid w:val="006D3D9B"/>
    <w:rsid w:val="006E2277"/>
    <w:rsid w:val="006E3A73"/>
    <w:rsid w:val="006E60DA"/>
    <w:rsid w:val="006E78E8"/>
    <w:rsid w:val="0071065E"/>
    <w:rsid w:val="00715073"/>
    <w:rsid w:val="00716755"/>
    <w:rsid w:val="00717042"/>
    <w:rsid w:val="007227E4"/>
    <w:rsid w:val="00723C80"/>
    <w:rsid w:val="0072676D"/>
    <w:rsid w:val="00733D47"/>
    <w:rsid w:val="007413B3"/>
    <w:rsid w:val="007432DC"/>
    <w:rsid w:val="00743A73"/>
    <w:rsid w:val="00745945"/>
    <w:rsid w:val="00745D1A"/>
    <w:rsid w:val="00747D3B"/>
    <w:rsid w:val="007705C0"/>
    <w:rsid w:val="0077324A"/>
    <w:rsid w:val="00777DA3"/>
    <w:rsid w:val="00783C2E"/>
    <w:rsid w:val="00796FBA"/>
    <w:rsid w:val="007A3045"/>
    <w:rsid w:val="007A4E56"/>
    <w:rsid w:val="007A56CC"/>
    <w:rsid w:val="007B0D1F"/>
    <w:rsid w:val="007B1198"/>
    <w:rsid w:val="007B70F6"/>
    <w:rsid w:val="007C0809"/>
    <w:rsid w:val="007D6200"/>
    <w:rsid w:val="007D6CD1"/>
    <w:rsid w:val="007E0312"/>
    <w:rsid w:val="007E2682"/>
    <w:rsid w:val="007E3A84"/>
    <w:rsid w:val="007F33D8"/>
    <w:rsid w:val="00802D80"/>
    <w:rsid w:val="00806097"/>
    <w:rsid w:val="00812102"/>
    <w:rsid w:val="00812C6F"/>
    <w:rsid w:val="00820904"/>
    <w:rsid w:val="0082150C"/>
    <w:rsid w:val="00822FCB"/>
    <w:rsid w:val="00823F91"/>
    <w:rsid w:val="008327C0"/>
    <w:rsid w:val="00832824"/>
    <w:rsid w:val="00836336"/>
    <w:rsid w:val="0083762B"/>
    <w:rsid w:val="00841676"/>
    <w:rsid w:val="008416D3"/>
    <w:rsid w:val="008432E3"/>
    <w:rsid w:val="008441BA"/>
    <w:rsid w:val="00850E52"/>
    <w:rsid w:val="0085470C"/>
    <w:rsid w:val="0085593C"/>
    <w:rsid w:val="0086139A"/>
    <w:rsid w:val="00863FB7"/>
    <w:rsid w:val="008673DD"/>
    <w:rsid w:val="00872067"/>
    <w:rsid w:val="00874F5C"/>
    <w:rsid w:val="00891130"/>
    <w:rsid w:val="00895E75"/>
    <w:rsid w:val="0089634F"/>
    <w:rsid w:val="008A1DB8"/>
    <w:rsid w:val="008A65D9"/>
    <w:rsid w:val="008B736B"/>
    <w:rsid w:val="008C10B9"/>
    <w:rsid w:val="008D5D20"/>
    <w:rsid w:val="008D7BEE"/>
    <w:rsid w:val="008E3086"/>
    <w:rsid w:val="008E3205"/>
    <w:rsid w:val="008F2E4C"/>
    <w:rsid w:val="008F4EEA"/>
    <w:rsid w:val="00905A5B"/>
    <w:rsid w:val="0091568D"/>
    <w:rsid w:val="009239D7"/>
    <w:rsid w:val="00927802"/>
    <w:rsid w:val="009301E1"/>
    <w:rsid w:val="009327D9"/>
    <w:rsid w:val="00932E99"/>
    <w:rsid w:val="009357F2"/>
    <w:rsid w:val="00937D2C"/>
    <w:rsid w:val="00944126"/>
    <w:rsid w:val="00944857"/>
    <w:rsid w:val="009474B0"/>
    <w:rsid w:val="00951115"/>
    <w:rsid w:val="00965AD0"/>
    <w:rsid w:val="00965E25"/>
    <w:rsid w:val="00966F98"/>
    <w:rsid w:val="00967129"/>
    <w:rsid w:val="00967324"/>
    <w:rsid w:val="00971124"/>
    <w:rsid w:val="00971DF8"/>
    <w:rsid w:val="00972939"/>
    <w:rsid w:val="00973453"/>
    <w:rsid w:val="00987998"/>
    <w:rsid w:val="00992AF4"/>
    <w:rsid w:val="009974C2"/>
    <w:rsid w:val="009C046F"/>
    <w:rsid w:val="009D1678"/>
    <w:rsid w:val="009D363E"/>
    <w:rsid w:val="009E31C8"/>
    <w:rsid w:val="009F2F77"/>
    <w:rsid w:val="009F3BBB"/>
    <w:rsid w:val="00A020B6"/>
    <w:rsid w:val="00A11D2C"/>
    <w:rsid w:val="00A17FD0"/>
    <w:rsid w:val="00A27970"/>
    <w:rsid w:val="00A369E9"/>
    <w:rsid w:val="00A43FFA"/>
    <w:rsid w:val="00A47428"/>
    <w:rsid w:val="00A47F17"/>
    <w:rsid w:val="00A501E4"/>
    <w:rsid w:val="00A56113"/>
    <w:rsid w:val="00A634A9"/>
    <w:rsid w:val="00A66F04"/>
    <w:rsid w:val="00A71C70"/>
    <w:rsid w:val="00A73C2B"/>
    <w:rsid w:val="00A81DA6"/>
    <w:rsid w:val="00A852E7"/>
    <w:rsid w:val="00A87DF0"/>
    <w:rsid w:val="00A87EFE"/>
    <w:rsid w:val="00A91045"/>
    <w:rsid w:val="00A94B25"/>
    <w:rsid w:val="00A97EA4"/>
    <w:rsid w:val="00AA29F3"/>
    <w:rsid w:val="00AA3B1B"/>
    <w:rsid w:val="00AA3B37"/>
    <w:rsid w:val="00AA55AD"/>
    <w:rsid w:val="00AB2819"/>
    <w:rsid w:val="00AB39D5"/>
    <w:rsid w:val="00AC152B"/>
    <w:rsid w:val="00AC3CF4"/>
    <w:rsid w:val="00AC576C"/>
    <w:rsid w:val="00AD0685"/>
    <w:rsid w:val="00AD3964"/>
    <w:rsid w:val="00AD45F2"/>
    <w:rsid w:val="00AD58B3"/>
    <w:rsid w:val="00AD5E4D"/>
    <w:rsid w:val="00AF57E6"/>
    <w:rsid w:val="00B034B7"/>
    <w:rsid w:val="00B156F4"/>
    <w:rsid w:val="00B15CEE"/>
    <w:rsid w:val="00B30C42"/>
    <w:rsid w:val="00B33E01"/>
    <w:rsid w:val="00B35915"/>
    <w:rsid w:val="00B42BEC"/>
    <w:rsid w:val="00B43A43"/>
    <w:rsid w:val="00B47D7C"/>
    <w:rsid w:val="00B55075"/>
    <w:rsid w:val="00B55FE8"/>
    <w:rsid w:val="00B566AF"/>
    <w:rsid w:val="00B61009"/>
    <w:rsid w:val="00B6234D"/>
    <w:rsid w:val="00B64356"/>
    <w:rsid w:val="00B70631"/>
    <w:rsid w:val="00B75DE6"/>
    <w:rsid w:val="00B86EA5"/>
    <w:rsid w:val="00B9422B"/>
    <w:rsid w:val="00BA1768"/>
    <w:rsid w:val="00BB19C9"/>
    <w:rsid w:val="00BB2AD4"/>
    <w:rsid w:val="00BB54E3"/>
    <w:rsid w:val="00BC13A9"/>
    <w:rsid w:val="00BC44D6"/>
    <w:rsid w:val="00BD237D"/>
    <w:rsid w:val="00BD626E"/>
    <w:rsid w:val="00BE3F34"/>
    <w:rsid w:val="00BF3EB0"/>
    <w:rsid w:val="00C04A57"/>
    <w:rsid w:val="00C04B91"/>
    <w:rsid w:val="00C1283B"/>
    <w:rsid w:val="00C12C4F"/>
    <w:rsid w:val="00C13E9F"/>
    <w:rsid w:val="00C2421D"/>
    <w:rsid w:val="00C40B8A"/>
    <w:rsid w:val="00C41C88"/>
    <w:rsid w:val="00C42DB8"/>
    <w:rsid w:val="00C446E5"/>
    <w:rsid w:val="00C54679"/>
    <w:rsid w:val="00C574EB"/>
    <w:rsid w:val="00C6145D"/>
    <w:rsid w:val="00C66F84"/>
    <w:rsid w:val="00C71F59"/>
    <w:rsid w:val="00C72EFD"/>
    <w:rsid w:val="00C75735"/>
    <w:rsid w:val="00C768D7"/>
    <w:rsid w:val="00C82911"/>
    <w:rsid w:val="00C86D5F"/>
    <w:rsid w:val="00C87DDF"/>
    <w:rsid w:val="00C94A33"/>
    <w:rsid w:val="00CA2FCB"/>
    <w:rsid w:val="00CA3497"/>
    <w:rsid w:val="00CA45A3"/>
    <w:rsid w:val="00CB1051"/>
    <w:rsid w:val="00CB4C66"/>
    <w:rsid w:val="00CC2BA6"/>
    <w:rsid w:val="00CD4D78"/>
    <w:rsid w:val="00CE4528"/>
    <w:rsid w:val="00CF0C1C"/>
    <w:rsid w:val="00D015E3"/>
    <w:rsid w:val="00D06E36"/>
    <w:rsid w:val="00D06E7B"/>
    <w:rsid w:val="00D11C32"/>
    <w:rsid w:val="00D12AFC"/>
    <w:rsid w:val="00D137DD"/>
    <w:rsid w:val="00D17BA6"/>
    <w:rsid w:val="00D22752"/>
    <w:rsid w:val="00D25685"/>
    <w:rsid w:val="00D32D9D"/>
    <w:rsid w:val="00D407CE"/>
    <w:rsid w:val="00D40B0D"/>
    <w:rsid w:val="00D4427E"/>
    <w:rsid w:val="00D45D33"/>
    <w:rsid w:val="00D51A03"/>
    <w:rsid w:val="00D62B5E"/>
    <w:rsid w:val="00D75803"/>
    <w:rsid w:val="00D762C1"/>
    <w:rsid w:val="00D8262D"/>
    <w:rsid w:val="00D91115"/>
    <w:rsid w:val="00D9114B"/>
    <w:rsid w:val="00D9225E"/>
    <w:rsid w:val="00D93670"/>
    <w:rsid w:val="00DA78E1"/>
    <w:rsid w:val="00DB306D"/>
    <w:rsid w:val="00DB3C14"/>
    <w:rsid w:val="00DB7B3D"/>
    <w:rsid w:val="00DC0A35"/>
    <w:rsid w:val="00DC3CA6"/>
    <w:rsid w:val="00DD067A"/>
    <w:rsid w:val="00DD4385"/>
    <w:rsid w:val="00DD6792"/>
    <w:rsid w:val="00DE6FCF"/>
    <w:rsid w:val="00DF1A64"/>
    <w:rsid w:val="00DF47E7"/>
    <w:rsid w:val="00DF52FA"/>
    <w:rsid w:val="00E15087"/>
    <w:rsid w:val="00E170B9"/>
    <w:rsid w:val="00E22C5C"/>
    <w:rsid w:val="00E23E36"/>
    <w:rsid w:val="00E33C07"/>
    <w:rsid w:val="00E34EE7"/>
    <w:rsid w:val="00E36E8C"/>
    <w:rsid w:val="00E37A1D"/>
    <w:rsid w:val="00E44DD3"/>
    <w:rsid w:val="00E4601E"/>
    <w:rsid w:val="00E4795A"/>
    <w:rsid w:val="00E500CB"/>
    <w:rsid w:val="00E502AE"/>
    <w:rsid w:val="00E51F09"/>
    <w:rsid w:val="00E5256C"/>
    <w:rsid w:val="00E56D15"/>
    <w:rsid w:val="00E6183B"/>
    <w:rsid w:val="00E63B2D"/>
    <w:rsid w:val="00E7381C"/>
    <w:rsid w:val="00E82410"/>
    <w:rsid w:val="00E8327C"/>
    <w:rsid w:val="00E92F41"/>
    <w:rsid w:val="00E95FD9"/>
    <w:rsid w:val="00EB1694"/>
    <w:rsid w:val="00EC01A9"/>
    <w:rsid w:val="00EC7C6F"/>
    <w:rsid w:val="00ED1EBC"/>
    <w:rsid w:val="00ED5255"/>
    <w:rsid w:val="00EE1D43"/>
    <w:rsid w:val="00EE2F82"/>
    <w:rsid w:val="00EE3120"/>
    <w:rsid w:val="00EE621D"/>
    <w:rsid w:val="00EF0661"/>
    <w:rsid w:val="00EF3E5E"/>
    <w:rsid w:val="00EF4C11"/>
    <w:rsid w:val="00EF7EF9"/>
    <w:rsid w:val="00EF7F34"/>
    <w:rsid w:val="00F04766"/>
    <w:rsid w:val="00F1172B"/>
    <w:rsid w:val="00F15D86"/>
    <w:rsid w:val="00F25224"/>
    <w:rsid w:val="00F33489"/>
    <w:rsid w:val="00F51A4F"/>
    <w:rsid w:val="00F53A2B"/>
    <w:rsid w:val="00F617A8"/>
    <w:rsid w:val="00F63F28"/>
    <w:rsid w:val="00F651AD"/>
    <w:rsid w:val="00F65AFD"/>
    <w:rsid w:val="00F70CC4"/>
    <w:rsid w:val="00F80A18"/>
    <w:rsid w:val="00F93D80"/>
    <w:rsid w:val="00FA1614"/>
    <w:rsid w:val="00FB0BBC"/>
    <w:rsid w:val="00FB23A3"/>
    <w:rsid w:val="00FB2698"/>
    <w:rsid w:val="00FB56B1"/>
    <w:rsid w:val="00FD1237"/>
    <w:rsid w:val="00FD1D58"/>
    <w:rsid w:val="00FD43E5"/>
    <w:rsid w:val="00FF3864"/>
    <w:rsid w:val="00FF4A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362B57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362B57"/>
    <w:pPr>
      <w:keepNext/>
      <w:numPr>
        <w:numId w:val="2"/>
      </w:numPr>
      <w:spacing w:before="120"/>
      <w:outlineLvl w:val="0"/>
    </w:pPr>
    <w:rPr>
      <w:b/>
      <w:bCs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362B57"/>
    <w:pPr>
      <w:keepNext/>
      <w:numPr>
        <w:ilvl w:val="1"/>
        <w:numId w:val="2"/>
      </w:numPr>
      <w:spacing w:before="120"/>
      <w:jc w:val="both"/>
      <w:outlineLvl w:val="1"/>
    </w:pPr>
  </w:style>
  <w:style w:type="paragraph" w:styleId="Nadpis3">
    <w:name w:val="heading 3"/>
    <w:basedOn w:val="Normln"/>
    <w:next w:val="Normln"/>
    <w:link w:val="Nadpis3Char"/>
    <w:uiPriority w:val="99"/>
    <w:qFormat/>
    <w:rsid w:val="00362B57"/>
    <w:pPr>
      <w:keepNext/>
      <w:numPr>
        <w:ilvl w:val="2"/>
        <w:numId w:val="2"/>
      </w:numPr>
      <w:spacing w:before="120"/>
      <w:outlineLvl w:val="2"/>
    </w:pPr>
    <w:rPr>
      <w:b/>
      <w:bCs/>
      <w:u w:val="single"/>
    </w:rPr>
  </w:style>
  <w:style w:type="paragraph" w:styleId="Nadpis4">
    <w:name w:val="heading 4"/>
    <w:basedOn w:val="Normln"/>
    <w:next w:val="Normln"/>
    <w:link w:val="Nadpis4Char"/>
    <w:uiPriority w:val="99"/>
    <w:qFormat/>
    <w:rsid w:val="00362B57"/>
    <w:pPr>
      <w:keepNext/>
      <w:numPr>
        <w:ilvl w:val="3"/>
        <w:numId w:val="2"/>
      </w:numPr>
      <w:outlineLvl w:val="3"/>
    </w:pPr>
    <w:rPr>
      <w:b/>
      <w:bCs/>
    </w:rPr>
  </w:style>
  <w:style w:type="paragraph" w:styleId="Nadpis5">
    <w:name w:val="heading 5"/>
    <w:basedOn w:val="Normln"/>
    <w:next w:val="Normln"/>
    <w:link w:val="Nadpis5Char"/>
    <w:uiPriority w:val="99"/>
    <w:qFormat/>
    <w:rsid w:val="00362B57"/>
    <w:pPr>
      <w:numPr>
        <w:ilvl w:val="4"/>
        <w:numId w:val="2"/>
      </w:numPr>
      <w:spacing w:before="240" w:after="60"/>
      <w:outlineLvl w:val="4"/>
    </w:pPr>
    <w:rPr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9"/>
    <w:qFormat/>
    <w:rsid w:val="00362B57"/>
    <w:pPr>
      <w:numPr>
        <w:ilvl w:val="5"/>
        <w:numId w:val="2"/>
      </w:numPr>
      <w:spacing w:before="240" w:after="60"/>
      <w:outlineLvl w:val="5"/>
    </w:pPr>
    <w:rPr>
      <w:i/>
      <w:i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362B57"/>
    <w:pPr>
      <w:numPr>
        <w:ilvl w:val="6"/>
        <w:numId w:val="2"/>
      </w:num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362B57"/>
    <w:pPr>
      <w:numPr>
        <w:ilvl w:val="7"/>
        <w:numId w:val="2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362B57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362B57"/>
    <w:rPr>
      <w:rFonts w:ascii="Times New Roman" w:eastAsia="Times New Roman" w:hAnsi="Times New Roman"/>
      <w:b/>
      <w:bCs/>
      <w:sz w:val="24"/>
      <w:szCs w:val="24"/>
      <w:u w:val="single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362B57"/>
    <w:rPr>
      <w:rFonts w:ascii="Times New Roman" w:eastAsia="Times New Roman" w:hAnsi="Times New Roman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362B57"/>
    <w:rPr>
      <w:rFonts w:ascii="Times New Roman" w:eastAsia="Times New Roman" w:hAnsi="Times New Roman"/>
      <w:b/>
      <w:bCs/>
      <w:sz w:val="24"/>
      <w:szCs w:val="24"/>
      <w:u w:val="single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362B57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362B57"/>
    <w:rPr>
      <w:rFonts w:ascii="Times New Roman" w:eastAsia="Times New Roman" w:hAnsi="Times New Roman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362B57"/>
    <w:rPr>
      <w:rFonts w:ascii="Times New Roman" w:eastAsia="Times New Roman" w:hAnsi="Times New Roman"/>
      <w:i/>
      <w:iCs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362B57"/>
    <w:rPr>
      <w:rFonts w:ascii="Arial" w:eastAsia="Times New Roman" w:hAnsi="Arial" w:cs="Arial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362B57"/>
    <w:rPr>
      <w:rFonts w:ascii="Arial" w:eastAsia="Times New Roman" w:hAnsi="Arial" w:cs="Arial"/>
      <w:i/>
      <w:iCs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362B57"/>
    <w:rPr>
      <w:rFonts w:ascii="Arial" w:eastAsia="Times New Roman" w:hAnsi="Arial" w:cs="Arial"/>
      <w:b/>
      <w:bCs/>
      <w:i/>
      <w:iCs/>
      <w:sz w:val="18"/>
      <w:szCs w:val="18"/>
    </w:rPr>
  </w:style>
  <w:style w:type="character" w:styleId="Hypertextovodkaz">
    <w:name w:val="Hyperlink"/>
    <w:basedOn w:val="Standardnpsmoodstavce"/>
    <w:uiPriority w:val="99"/>
    <w:rsid w:val="00362B57"/>
    <w:rPr>
      <w:color w:val="0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362B5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362B57"/>
    <w:rPr>
      <w:rFonts w:ascii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362B5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362B57"/>
    <w:rPr>
      <w:rFonts w:ascii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99"/>
    <w:qFormat/>
    <w:rsid w:val="00362B57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locked/>
    <w:rsid w:val="00362B57"/>
    <w:rPr>
      <w:rFonts w:ascii="Arial" w:hAnsi="Arial" w:cs="Arial"/>
      <w:b/>
      <w:bCs/>
      <w:kern w:val="28"/>
      <w:sz w:val="32"/>
      <w:szCs w:val="32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99"/>
    <w:qFormat/>
    <w:rsid w:val="00BB2AD4"/>
    <w:pPr>
      <w:ind w:left="720"/>
    </w:pPr>
  </w:style>
  <w:style w:type="paragraph" w:styleId="Zhlav">
    <w:name w:val="header"/>
    <w:basedOn w:val="Normln"/>
    <w:link w:val="ZhlavChar"/>
    <w:uiPriority w:val="99"/>
    <w:rsid w:val="0089634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9634F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8963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89634F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27221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72216"/>
    <w:rPr>
      <w:rFonts w:ascii="Tahoma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0754D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754D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045778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754D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045778"/>
    <w:rPr>
      <w:rFonts w:ascii="Times New Roman" w:hAnsi="Times New Roman" w:cs="Times New Roman"/>
      <w:b/>
      <w:bCs/>
      <w:sz w:val="20"/>
      <w:szCs w:val="20"/>
    </w:rPr>
  </w:style>
  <w:style w:type="paragraph" w:customStyle="1" w:styleId="Export7">
    <w:name w:val="Export 7"/>
    <w:basedOn w:val="Normln"/>
    <w:rsid w:val="000B3C6F"/>
    <w:pPr>
      <w:widowControl w:val="0"/>
      <w:autoSpaceDE w:val="0"/>
      <w:autoSpaceDN w:val="0"/>
      <w:adjustRightInd w:val="0"/>
    </w:pPr>
    <w:rPr>
      <w:sz w:val="20"/>
    </w:rPr>
  </w:style>
  <w:style w:type="paragraph" w:customStyle="1" w:styleId="Zkladntext0">
    <w:name w:val="Základní text~"/>
    <w:basedOn w:val="Normln"/>
    <w:rsid w:val="000B3C6F"/>
    <w:pPr>
      <w:suppressAutoHyphens/>
      <w:overflowPunct w:val="0"/>
      <w:autoSpaceDE w:val="0"/>
      <w:autoSpaceDN w:val="0"/>
      <w:adjustRightInd w:val="0"/>
      <w:spacing w:line="276" w:lineRule="auto"/>
      <w:jc w:val="center"/>
      <w:textAlignment w:val="baseline"/>
    </w:pPr>
    <w:rPr>
      <w:szCs w:val="20"/>
    </w:rPr>
  </w:style>
  <w:style w:type="paragraph" w:customStyle="1" w:styleId="Normln0">
    <w:name w:val="Normální~"/>
    <w:basedOn w:val="Normln"/>
    <w:rsid w:val="000B3C6F"/>
    <w:pPr>
      <w:widowControl w:val="0"/>
      <w:spacing w:line="288" w:lineRule="auto"/>
    </w:pPr>
    <w:rPr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99"/>
    <w:locked/>
    <w:rsid w:val="00E170B9"/>
    <w:rPr>
      <w:rFonts w:ascii="Times New Roman" w:eastAsia="Times New Roman" w:hAnsi="Times New Roman"/>
      <w:sz w:val="24"/>
      <w:szCs w:val="24"/>
    </w:rPr>
  </w:style>
  <w:style w:type="table" w:styleId="Mkatabulky">
    <w:name w:val="Table Grid"/>
    <w:basedOn w:val="Normlntabulka"/>
    <w:uiPriority w:val="59"/>
    <w:locked/>
    <w:rsid w:val="00CA34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362B57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362B57"/>
    <w:pPr>
      <w:keepNext/>
      <w:numPr>
        <w:numId w:val="2"/>
      </w:numPr>
      <w:spacing w:before="120"/>
      <w:outlineLvl w:val="0"/>
    </w:pPr>
    <w:rPr>
      <w:b/>
      <w:bCs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362B57"/>
    <w:pPr>
      <w:keepNext/>
      <w:numPr>
        <w:ilvl w:val="1"/>
        <w:numId w:val="2"/>
      </w:numPr>
      <w:spacing w:before="120"/>
      <w:jc w:val="both"/>
      <w:outlineLvl w:val="1"/>
    </w:pPr>
  </w:style>
  <w:style w:type="paragraph" w:styleId="Nadpis3">
    <w:name w:val="heading 3"/>
    <w:basedOn w:val="Normln"/>
    <w:next w:val="Normln"/>
    <w:link w:val="Nadpis3Char"/>
    <w:uiPriority w:val="99"/>
    <w:qFormat/>
    <w:rsid w:val="00362B57"/>
    <w:pPr>
      <w:keepNext/>
      <w:numPr>
        <w:ilvl w:val="2"/>
        <w:numId w:val="2"/>
      </w:numPr>
      <w:spacing w:before="120"/>
      <w:outlineLvl w:val="2"/>
    </w:pPr>
    <w:rPr>
      <w:b/>
      <w:bCs/>
      <w:u w:val="single"/>
    </w:rPr>
  </w:style>
  <w:style w:type="paragraph" w:styleId="Nadpis4">
    <w:name w:val="heading 4"/>
    <w:basedOn w:val="Normln"/>
    <w:next w:val="Normln"/>
    <w:link w:val="Nadpis4Char"/>
    <w:uiPriority w:val="99"/>
    <w:qFormat/>
    <w:rsid w:val="00362B57"/>
    <w:pPr>
      <w:keepNext/>
      <w:numPr>
        <w:ilvl w:val="3"/>
        <w:numId w:val="2"/>
      </w:numPr>
      <w:outlineLvl w:val="3"/>
    </w:pPr>
    <w:rPr>
      <w:b/>
      <w:bCs/>
    </w:rPr>
  </w:style>
  <w:style w:type="paragraph" w:styleId="Nadpis5">
    <w:name w:val="heading 5"/>
    <w:basedOn w:val="Normln"/>
    <w:next w:val="Normln"/>
    <w:link w:val="Nadpis5Char"/>
    <w:uiPriority w:val="99"/>
    <w:qFormat/>
    <w:rsid w:val="00362B57"/>
    <w:pPr>
      <w:numPr>
        <w:ilvl w:val="4"/>
        <w:numId w:val="2"/>
      </w:numPr>
      <w:spacing w:before="240" w:after="60"/>
      <w:outlineLvl w:val="4"/>
    </w:pPr>
    <w:rPr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9"/>
    <w:qFormat/>
    <w:rsid w:val="00362B57"/>
    <w:pPr>
      <w:numPr>
        <w:ilvl w:val="5"/>
        <w:numId w:val="2"/>
      </w:numPr>
      <w:spacing w:before="240" w:after="60"/>
      <w:outlineLvl w:val="5"/>
    </w:pPr>
    <w:rPr>
      <w:i/>
      <w:i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362B57"/>
    <w:pPr>
      <w:numPr>
        <w:ilvl w:val="6"/>
        <w:numId w:val="2"/>
      </w:num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362B57"/>
    <w:pPr>
      <w:numPr>
        <w:ilvl w:val="7"/>
        <w:numId w:val="2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362B57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362B57"/>
    <w:rPr>
      <w:rFonts w:ascii="Times New Roman" w:eastAsia="Times New Roman" w:hAnsi="Times New Roman"/>
      <w:b/>
      <w:bCs/>
      <w:sz w:val="24"/>
      <w:szCs w:val="24"/>
      <w:u w:val="single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362B57"/>
    <w:rPr>
      <w:rFonts w:ascii="Times New Roman" w:eastAsia="Times New Roman" w:hAnsi="Times New Roman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362B57"/>
    <w:rPr>
      <w:rFonts w:ascii="Times New Roman" w:eastAsia="Times New Roman" w:hAnsi="Times New Roman"/>
      <w:b/>
      <w:bCs/>
      <w:sz w:val="24"/>
      <w:szCs w:val="24"/>
      <w:u w:val="single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362B57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362B57"/>
    <w:rPr>
      <w:rFonts w:ascii="Times New Roman" w:eastAsia="Times New Roman" w:hAnsi="Times New Roman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362B57"/>
    <w:rPr>
      <w:rFonts w:ascii="Times New Roman" w:eastAsia="Times New Roman" w:hAnsi="Times New Roman"/>
      <w:i/>
      <w:iCs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362B57"/>
    <w:rPr>
      <w:rFonts w:ascii="Arial" w:eastAsia="Times New Roman" w:hAnsi="Arial" w:cs="Arial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362B57"/>
    <w:rPr>
      <w:rFonts w:ascii="Arial" w:eastAsia="Times New Roman" w:hAnsi="Arial" w:cs="Arial"/>
      <w:i/>
      <w:iCs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362B57"/>
    <w:rPr>
      <w:rFonts w:ascii="Arial" w:eastAsia="Times New Roman" w:hAnsi="Arial" w:cs="Arial"/>
      <w:b/>
      <w:bCs/>
      <w:i/>
      <w:iCs/>
      <w:sz w:val="18"/>
      <w:szCs w:val="18"/>
    </w:rPr>
  </w:style>
  <w:style w:type="character" w:styleId="Hypertextovodkaz">
    <w:name w:val="Hyperlink"/>
    <w:basedOn w:val="Standardnpsmoodstavce"/>
    <w:uiPriority w:val="99"/>
    <w:rsid w:val="00362B57"/>
    <w:rPr>
      <w:color w:val="0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362B5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362B57"/>
    <w:rPr>
      <w:rFonts w:ascii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362B5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362B57"/>
    <w:rPr>
      <w:rFonts w:ascii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99"/>
    <w:qFormat/>
    <w:rsid w:val="00362B57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locked/>
    <w:rsid w:val="00362B57"/>
    <w:rPr>
      <w:rFonts w:ascii="Arial" w:hAnsi="Arial" w:cs="Arial"/>
      <w:b/>
      <w:bCs/>
      <w:kern w:val="28"/>
      <w:sz w:val="32"/>
      <w:szCs w:val="32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99"/>
    <w:qFormat/>
    <w:rsid w:val="00BB2AD4"/>
    <w:pPr>
      <w:ind w:left="720"/>
    </w:pPr>
  </w:style>
  <w:style w:type="paragraph" w:styleId="Zhlav">
    <w:name w:val="header"/>
    <w:basedOn w:val="Normln"/>
    <w:link w:val="ZhlavChar"/>
    <w:uiPriority w:val="99"/>
    <w:rsid w:val="0089634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9634F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8963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89634F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27221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72216"/>
    <w:rPr>
      <w:rFonts w:ascii="Tahoma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0754D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754D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754D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ascii="Times New Roman" w:hAnsi="Times New Roman" w:cs="Times New Roman"/>
      <w:b/>
      <w:bCs/>
      <w:sz w:val="20"/>
      <w:szCs w:val="20"/>
    </w:rPr>
  </w:style>
  <w:style w:type="paragraph" w:customStyle="1" w:styleId="Export7">
    <w:name w:val="Export 7"/>
    <w:basedOn w:val="Normln"/>
    <w:rsid w:val="000B3C6F"/>
    <w:pPr>
      <w:widowControl w:val="0"/>
      <w:autoSpaceDE w:val="0"/>
      <w:autoSpaceDN w:val="0"/>
      <w:adjustRightInd w:val="0"/>
    </w:pPr>
    <w:rPr>
      <w:sz w:val="20"/>
    </w:rPr>
  </w:style>
  <w:style w:type="paragraph" w:customStyle="1" w:styleId="Zkladntext0">
    <w:name w:val="Základní text~"/>
    <w:basedOn w:val="Normln"/>
    <w:rsid w:val="000B3C6F"/>
    <w:pPr>
      <w:suppressAutoHyphens/>
      <w:overflowPunct w:val="0"/>
      <w:autoSpaceDE w:val="0"/>
      <w:autoSpaceDN w:val="0"/>
      <w:adjustRightInd w:val="0"/>
      <w:spacing w:line="276" w:lineRule="auto"/>
      <w:jc w:val="center"/>
      <w:textAlignment w:val="baseline"/>
    </w:pPr>
    <w:rPr>
      <w:szCs w:val="20"/>
    </w:rPr>
  </w:style>
  <w:style w:type="paragraph" w:customStyle="1" w:styleId="Normln0">
    <w:name w:val="Normální~"/>
    <w:basedOn w:val="Normln"/>
    <w:rsid w:val="000B3C6F"/>
    <w:pPr>
      <w:widowControl w:val="0"/>
      <w:spacing w:line="288" w:lineRule="auto"/>
    </w:pPr>
    <w:rPr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99"/>
    <w:locked/>
    <w:rsid w:val="00E170B9"/>
    <w:rPr>
      <w:rFonts w:ascii="Times New Roman" w:eastAsia="Times New Roman" w:hAnsi="Times New Roman"/>
      <w:sz w:val="24"/>
      <w:szCs w:val="24"/>
    </w:rPr>
  </w:style>
  <w:style w:type="table" w:styleId="Mkatabulky">
    <w:name w:val="Table Grid"/>
    <w:basedOn w:val="Normlntabulka"/>
    <w:uiPriority w:val="59"/>
    <w:locked/>
    <w:rsid w:val="00CA34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5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woody19@post.cz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2376</Words>
  <Characters>13673</Characters>
  <Application>Microsoft Office Word</Application>
  <DocSecurity>0</DocSecurity>
  <Lines>113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</cp:lastModifiedBy>
  <cp:revision>3</cp:revision>
  <cp:lastPrinted>2021-03-03T08:48:00Z</cp:lastPrinted>
  <dcterms:created xsi:type="dcterms:W3CDTF">2021-06-15T13:24:00Z</dcterms:created>
  <dcterms:modified xsi:type="dcterms:W3CDTF">2021-07-21T12:15:00Z</dcterms:modified>
</cp:coreProperties>
</file>